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1A" w:rsidRPr="00D84D38" w:rsidRDefault="0046771A" w:rsidP="00520B7C">
      <w:pPr>
        <w:widowControl w:val="0"/>
        <w:spacing w:after="0" w:line="360" w:lineRule="auto"/>
        <w:jc w:val="center"/>
        <w:rPr>
          <w:rFonts w:ascii="Arial" w:eastAsia="Times New Roman" w:hAnsi="Arial" w:cs="Arial"/>
          <w:b/>
          <w:lang w:eastAsia="en-ZA"/>
        </w:rPr>
      </w:pPr>
    </w:p>
    <w:p w:rsidR="00D578B7" w:rsidRPr="00D84D38" w:rsidRDefault="005A2C1D" w:rsidP="00520B7C">
      <w:pPr>
        <w:widowControl w:val="0"/>
        <w:spacing w:after="0" w:line="360" w:lineRule="auto"/>
        <w:jc w:val="center"/>
        <w:rPr>
          <w:rFonts w:ascii="Arial" w:eastAsia="Times New Roman" w:hAnsi="Arial" w:cs="Arial"/>
          <w:b/>
          <w:lang w:eastAsia="en-ZA"/>
        </w:rPr>
      </w:pPr>
      <w:r w:rsidRPr="00D84D38">
        <w:rPr>
          <w:rFonts w:ascii="Arial" w:eastAsia="Times New Roman" w:hAnsi="Arial" w:cs="Arial"/>
          <w:b/>
          <w:lang w:eastAsia="en-ZA"/>
        </w:rPr>
        <w:t>SERVICE</w:t>
      </w:r>
      <w:r w:rsidR="00C83D16" w:rsidRPr="00D84D38">
        <w:rPr>
          <w:rFonts w:ascii="Arial" w:eastAsia="Times New Roman" w:hAnsi="Arial" w:cs="Arial"/>
          <w:b/>
          <w:lang w:eastAsia="en-ZA"/>
        </w:rPr>
        <w:t>S</w:t>
      </w:r>
      <w:r w:rsidRPr="00D84D38">
        <w:rPr>
          <w:rFonts w:ascii="Arial" w:eastAsia="Times New Roman" w:hAnsi="Arial" w:cs="Arial"/>
          <w:b/>
          <w:lang w:eastAsia="en-ZA"/>
        </w:rPr>
        <w:t xml:space="preserve"> AGREEMENT</w:t>
      </w:r>
      <w:r w:rsidR="00D578B7" w:rsidRPr="00D84D38">
        <w:rPr>
          <w:rFonts w:ascii="Arial" w:eastAsia="Times New Roman" w:hAnsi="Arial" w:cs="Arial"/>
          <w:b/>
          <w:lang w:eastAsia="en-ZA"/>
        </w:rPr>
        <w:t xml:space="preserve"> IN RESPECT OF THE PROVISION OF</w:t>
      </w:r>
    </w:p>
    <w:p w:rsidR="005A2C1D" w:rsidRPr="00D84D38" w:rsidRDefault="005B1129" w:rsidP="00520B7C">
      <w:pPr>
        <w:widowControl w:val="0"/>
        <w:spacing w:after="0" w:line="360" w:lineRule="auto"/>
        <w:jc w:val="center"/>
        <w:rPr>
          <w:rFonts w:ascii="Arial" w:eastAsia="Times New Roman" w:hAnsi="Arial" w:cs="Arial"/>
          <w:b/>
          <w:lang w:eastAsia="en-ZA"/>
        </w:rPr>
      </w:pPr>
      <w:r w:rsidRPr="00D84D38">
        <w:rPr>
          <w:rFonts w:ascii="Arial" w:eastAsia="Times New Roman" w:hAnsi="Arial" w:cs="Arial"/>
          <w:b/>
          <w:lang w:eastAsia="en-ZA"/>
        </w:rPr>
        <w:t xml:space="preserve">ASSETS-IN-TRANSIT </w:t>
      </w:r>
      <w:r w:rsidR="00D578B7" w:rsidRPr="00D84D38">
        <w:rPr>
          <w:rFonts w:ascii="Arial" w:eastAsia="Times New Roman" w:hAnsi="Arial" w:cs="Arial"/>
          <w:b/>
          <w:lang w:eastAsia="en-ZA"/>
        </w:rPr>
        <w:t>SERVICES</w:t>
      </w:r>
    </w:p>
    <w:p w:rsidR="005A2C1D" w:rsidRPr="00D84D38" w:rsidRDefault="005A2C1D" w:rsidP="00520B7C">
      <w:pPr>
        <w:widowControl w:val="0"/>
        <w:spacing w:after="0" w:line="360" w:lineRule="auto"/>
        <w:ind w:left="426"/>
        <w:jc w:val="center"/>
        <w:rPr>
          <w:rFonts w:ascii="Arial" w:eastAsia="Times New Roman" w:hAnsi="Arial" w:cs="Arial"/>
          <w:lang w:eastAsia="en-ZA"/>
        </w:rPr>
      </w:pPr>
    </w:p>
    <w:p w:rsidR="005A2C1D" w:rsidRPr="00D84D38" w:rsidRDefault="005A2C1D" w:rsidP="00520B7C">
      <w:pPr>
        <w:widowControl w:val="0"/>
        <w:spacing w:after="0" w:line="360" w:lineRule="auto"/>
        <w:ind w:left="426"/>
        <w:jc w:val="center"/>
        <w:rPr>
          <w:rFonts w:ascii="Arial" w:eastAsia="Times New Roman" w:hAnsi="Arial" w:cs="Arial"/>
          <w:lang w:eastAsia="en-ZA"/>
        </w:rPr>
      </w:pPr>
    </w:p>
    <w:p w:rsidR="005A2C1D" w:rsidRPr="00D84D38" w:rsidRDefault="005A2C1D" w:rsidP="00520B7C">
      <w:pPr>
        <w:widowControl w:val="0"/>
        <w:spacing w:after="0" w:line="360" w:lineRule="auto"/>
        <w:jc w:val="center"/>
        <w:rPr>
          <w:rFonts w:ascii="Arial" w:eastAsia="Times New Roman" w:hAnsi="Arial" w:cs="Arial"/>
          <w:lang w:eastAsia="en-ZA"/>
        </w:rPr>
      </w:pPr>
      <w:r w:rsidRPr="00D84D38">
        <w:rPr>
          <w:rFonts w:ascii="Arial" w:eastAsia="Times New Roman" w:hAnsi="Arial" w:cs="Arial"/>
          <w:lang w:eastAsia="en-ZA"/>
        </w:rPr>
        <w:t>Between</w:t>
      </w:r>
    </w:p>
    <w:p w:rsidR="005A2C1D" w:rsidRPr="00D84D38" w:rsidRDefault="005A2C1D" w:rsidP="00520B7C">
      <w:pPr>
        <w:widowControl w:val="0"/>
        <w:spacing w:after="0" w:line="360" w:lineRule="auto"/>
        <w:ind w:left="426"/>
        <w:jc w:val="center"/>
        <w:rPr>
          <w:rFonts w:ascii="Arial" w:eastAsia="Times New Roman" w:hAnsi="Arial" w:cs="Arial"/>
          <w:lang w:eastAsia="en-ZA"/>
        </w:rPr>
      </w:pPr>
    </w:p>
    <w:p w:rsidR="00990B1A" w:rsidRPr="00D84D38" w:rsidRDefault="00990B1A" w:rsidP="00520B7C">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r w:rsidRPr="00D84D38">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p>
    <w:p w:rsidR="00990B1A" w:rsidRPr="00D84D38" w:rsidRDefault="00990B1A" w:rsidP="00520B7C">
      <w:pPr>
        <w:widowControl w:val="0"/>
        <w:spacing w:after="0" w:line="360" w:lineRule="auto"/>
        <w:jc w:val="center"/>
        <w:rPr>
          <w:rFonts w:ascii="Arial" w:eastAsia="Times New Roman" w:hAnsi="Arial" w:cs="Arial"/>
          <w:lang w:eastAsia="en-ZA"/>
        </w:rPr>
      </w:pPr>
    </w:p>
    <w:p w:rsidR="00990B1A" w:rsidRPr="00D84D38" w:rsidRDefault="00990B1A" w:rsidP="00520B7C">
      <w:pPr>
        <w:widowControl w:val="0"/>
        <w:spacing w:after="0" w:line="360" w:lineRule="auto"/>
        <w:jc w:val="center"/>
        <w:rPr>
          <w:rFonts w:ascii="Arial" w:eastAsia="Times New Roman" w:hAnsi="Arial" w:cs="Arial"/>
          <w:lang w:eastAsia="en-ZA"/>
        </w:rPr>
      </w:pPr>
      <w:r w:rsidRPr="00D84D38">
        <w:rPr>
          <w:rFonts w:ascii="Arial" w:eastAsia="Times New Roman" w:hAnsi="Arial" w:cs="Arial"/>
          <w:lang w:eastAsia="en-ZA"/>
        </w:rPr>
        <w:t>An organ of state within the public administration but outside the public service established in terms of section 2 of the South African Revenue Service Act, 1997</w:t>
      </w:r>
      <w:r w:rsidR="00BC2C73" w:rsidRPr="00D84D38">
        <w:rPr>
          <w:rFonts w:ascii="Arial" w:eastAsia="Times New Roman" w:hAnsi="Arial" w:cs="Arial"/>
          <w:lang w:eastAsia="en-ZA"/>
        </w:rPr>
        <w:t xml:space="preserve"> </w:t>
      </w:r>
      <w:r w:rsidRPr="00D84D38">
        <w:rPr>
          <w:rFonts w:ascii="Arial" w:eastAsia="Times New Roman" w:hAnsi="Arial" w:cs="Arial"/>
          <w:lang w:eastAsia="en-ZA"/>
        </w:rPr>
        <w:t>(Act No. 34 of 1997)</w:t>
      </w:r>
    </w:p>
    <w:p w:rsidR="00990B1A" w:rsidRPr="00D84D38" w:rsidRDefault="00990B1A" w:rsidP="00520B7C">
      <w:pPr>
        <w:widowControl w:val="0"/>
        <w:autoSpaceDE w:val="0"/>
        <w:autoSpaceDN w:val="0"/>
        <w:adjustRightInd w:val="0"/>
        <w:spacing w:after="0" w:line="360" w:lineRule="auto"/>
        <w:jc w:val="center"/>
        <w:rPr>
          <w:rFonts w:ascii="Arial" w:eastAsia="Times New Roman" w:hAnsi="Arial" w:cs="Arial"/>
          <w:lang w:eastAsia="en-ZA"/>
        </w:rPr>
      </w:pPr>
      <w:r w:rsidRPr="00D84D38">
        <w:rPr>
          <w:rFonts w:ascii="Arial" w:eastAsia="Times New Roman" w:hAnsi="Arial" w:cs="Arial"/>
          <w:lang w:eastAsia="en-ZA"/>
        </w:rPr>
        <w:t>(</w:t>
      </w:r>
      <w:proofErr w:type="gramStart"/>
      <w:r w:rsidRPr="00D84D38">
        <w:rPr>
          <w:rFonts w:ascii="Arial" w:eastAsia="Times New Roman" w:hAnsi="Arial" w:cs="Arial"/>
          <w:lang w:eastAsia="en-ZA"/>
        </w:rPr>
        <w:t>hereinafter</w:t>
      </w:r>
      <w:proofErr w:type="gramEnd"/>
      <w:r w:rsidRPr="00D84D38">
        <w:rPr>
          <w:rFonts w:ascii="Arial" w:eastAsia="Times New Roman" w:hAnsi="Arial" w:cs="Arial"/>
          <w:lang w:eastAsia="en-ZA"/>
        </w:rPr>
        <w:t xml:space="preserve"> referred to as </w:t>
      </w:r>
      <w:r w:rsidRPr="00D84D38">
        <w:rPr>
          <w:rFonts w:ascii="Arial" w:eastAsia="Times New Roman" w:hAnsi="Arial" w:cs="Arial"/>
          <w:bCs/>
          <w:lang w:eastAsia="en-ZA"/>
        </w:rPr>
        <w:t>“</w:t>
      </w:r>
      <w:r w:rsidRPr="00D84D38">
        <w:rPr>
          <w:rFonts w:ascii="Arial" w:eastAsia="Times New Roman" w:hAnsi="Arial" w:cs="Arial"/>
          <w:b/>
          <w:bCs/>
          <w:lang w:eastAsia="en-ZA"/>
        </w:rPr>
        <w:t>SARS</w:t>
      </w:r>
      <w:r w:rsidRPr="00D84D38">
        <w:rPr>
          <w:rFonts w:ascii="Arial" w:eastAsia="Times New Roman" w:hAnsi="Arial" w:cs="Arial"/>
          <w:bCs/>
          <w:lang w:eastAsia="en-ZA"/>
        </w:rPr>
        <w:t>”)</w:t>
      </w:r>
    </w:p>
    <w:p w:rsidR="005A2C1D" w:rsidRPr="00D84D38" w:rsidRDefault="005A2C1D" w:rsidP="00520B7C">
      <w:pPr>
        <w:widowControl w:val="0"/>
        <w:autoSpaceDE w:val="0"/>
        <w:autoSpaceDN w:val="0"/>
        <w:adjustRightInd w:val="0"/>
        <w:spacing w:after="0" w:line="360" w:lineRule="auto"/>
        <w:jc w:val="center"/>
        <w:rPr>
          <w:rFonts w:ascii="Arial" w:eastAsia="Times New Roman" w:hAnsi="Arial" w:cs="Arial"/>
          <w:lang w:eastAsia="en-ZA"/>
        </w:rPr>
      </w:pPr>
    </w:p>
    <w:p w:rsidR="005A2C1D" w:rsidRPr="00D84D38" w:rsidRDefault="005A2C1D" w:rsidP="00520B7C">
      <w:pPr>
        <w:widowControl w:val="0"/>
        <w:autoSpaceDE w:val="0"/>
        <w:autoSpaceDN w:val="0"/>
        <w:adjustRightInd w:val="0"/>
        <w:spacing w:after="0" w:line="360" w:lineRule="auto"/>
        <w:jc w:val="center"/>
        <w:rPr>
          <w:rFonts w:ascii="Arial" w:eastAsia="Times New Roman" w:hAnsi="Arial" w:cs="Arial"/>
          <w:b/>
          <w:lang w:eastAsia="en-ZA"/>
        </w:rPr>
      </w:pPr>
    </w:p>
    <w:p w:rsidR="005A2C1D" w:rsidRPr="00D84D38" w:rsidRDefault="005A2C1D" w:rsidP="00520B7C">
      <w:pPr>
        <w:widowControl w:val="0"/>
        <w:spacing w:after="0" w:line="360" w:lineRule="auto"/>
        <w:jc w:val="center"/>
        <w:rPr>
          <w:rFonts w:ascii="Arial" w:eastAsia="Times New Roman" w:hAnsi="Arial" w:cs="Arial"/>
          <w:lang w:eastAsia="en-ZA"/>
        </w:rPr>
      </w:pPr>
      <w:proofErr w:type="gramStart"/>
      <w:r w:rsidRPr="00D84D38">
        <w:rPr>
          <w:rFonts w:ascii="Arial" w:eastAsia="Times New Roman" w:hAnsi="Arial" w:cs="Arial"/>
          <w:lang w:eastAsia="en-ZA"/>
        </w:rPr>
        <w:t>and</w:t>
      </w:r>
      <w:proofErr w:type="gramEnd"/>
    </w:p>
    <w:p w:rsidR="005A2C1D" w:rsidRPr="00D84D38" w:rsidRDefault="005A2C1D" w:rsidP="00520B7C">
      <w:pPr>
        <w:widowControl w:val="0"/>
        <w:spacing w:after="0" w:line="360" w:lineRule="auto"/>
        <w:jc w:val="center"/>
        <w:rPr>
          <w:rFonts w:ascii="Arial" w:eastAsia="Times New Roman" w:hAnsi="Arial" w:cs="Arial"/>
          <w:lang w:eastAsia="en-ZA"/>
        </w:rPr>
      </w:pPr>
    </w:p>
    <w:p w:rsidR="00990B1A" w:rsidRPr="00D84D38" w:rsidRDefault="00653F19" w:rsidP="00520B7C">
      <w:pPr>
        <w:widowControl w:val="0"/>
        <w:spacing w:after="0" w:line="360" w:lineRule="auto"/>
        <w:jc w:val="center"/>
        <w:rPr>
          <w:rFonts w:ascii="Arial" w:eastAsia="Times New Roman" w:hAnsi="Arial" w:cs="Arial"/>
          <w:b/>
          <w:lang w:eastAsia="en-ZA"/>
        </w:rPr>
      </w:pPr>
      <w:r w:rsidRPr="00D84D38">
        <w:rPr>
          <w:rFonts w:ascii="Arial" w:eastAsia="Times New Roman" w:hAnsi="Arial" w:cs="Arial"/>
          <w:b/>
          <w:lang w:eastAsia="en-ZA"/>
        </w:rPr>
        <w:t>[TO BE ADDED]</w:t>
      </w:r>
    </w:p>
    <w:p w:rsidR="00990B1A" w:rsidRPr="00D84D38" w:rsidRDefault="00990B1A" w:rsidP="00520B7C">
      <w:pPr>
        <w:widowControl w:val="0"/>
        <w:autoSpaceDE w:val="0"/>
        <w:autoSpaceDN w:val="0"/>
        <w:adjustRightInd w:val="0"/>
        <w:spacing w:after="0" w:line="360" w:lineRule="auto"/>
        <w:jc w:val="center"/>
        <w:rPr>
          <w:rFonts w:ascii="Arial" w:eastAsia="Times New Roman" w:hAnsi="Arial" w:cs="Arial"/>
          <w:lang w:eastAsia="en-ZA"/>
        </w:rPr>
      </w:pPr>
      <w:r w:rsidRPr="00D84D38">
        <w:rPr>
          <w:rFonts w:ascii="Arial" w:eastAsia="Times New Roman" w:hAnsi="Arial" w:cs="Arial"/>
          <w:lang w:eastAsia="en-ZA"/>
        </w:rPr>
        <w:t>(</w:t>
      </w:r>
      <w:proofErr w:type="gramStart"/>
      <w:r w:rsidRPr="00D84D38">
        <w:rPr>
          <w:rFonts w:ascii="Arial" w:eastAsia="Times New Roman" w:hAnsi="Arial" w:cs="Arial"/>
          <w:lang w:eastAsia="en-ZA"/>
        </w:rPr>
        <w:t>herein</w:t>
      </w:r>
      <w:proofErr w:type="gramEnd"/>
      <w:r w:rsidRPr="00D84D38">
        <w:rPr>
          <w:rFonts w:ascii="Arial" w:eastAsia="Times New Roman" w:hAnsi="Arial" w:cs="Arial"/>
          <w:lang w:eastAsia="en-ZA"/>
        </w:rPr>
        <w:t xml:space="preserve"> represented by its authorised representative who warrants                                                                                   that s/he is duly authorised to do so by virtue of a Resolution of the Directors)</w:t>
      </w:r>
    </w:p>
    <w:p w:rsidR="00990B1A" w:rsidRPr="00D84D38" w:rsidRDefault="00990B1A" w:rsidP="00520B7C">
      <w:pPr>
        <w:widowControl w:val="0"/>
        <w:autoSpaceDE w:val="0"/>
        <w:autoSpaceDN w:val="0"/>
        <w:adjustRightInd w:val="0"/>
        <w:spacing w:after="0" w:line="360" w:lineRule="auto"/>
        <w:jc w:val="center"/>
        <w:rPr>
          <w:rFonts w:ascii="Arial" w:eastAsia="Times New Roman" w:hAnsi="Arial" w:cs="Arial"/>
          <w:b/>
          <w:bCs/>
          <w:lang w:eastAsia="en-ZA"/>
        </w:rPr>
      </w:pPr>
      <w:r w:rsidRPr="00D84D38">
        <w:rPr>
          <w:rFonts w:ascii="Arial" w:eastAsia="Times New Roman" w:hAnsi="Arial" w:cs="Arial"/>
          <w:lang w:eastAsia="en-ZA"/>
        </w:rPr>
        <w:t>(</w:t>
      </w:r>
      <w:proofErr w:type="gramStart"/>
      <w:r w:rsidRPr="00D84D38">
        <w:rPr>
          <w:rFonts w:ascii="Arial" w:eastAsia="Times New Roman" w:hAnsi="Arial" w:cs="Arial"/>
          <w:lang w:eastAsia="en-ZA"/>
        </w:rPr>
        <w:t>hereinafter</w:t>
      </w:r>
      <w:proofErr w:type="gramEnd"/>
      <w:r w:rsidRPr="00D84D38">
        <w:rPr>
          <w:rFonts w:ascii="Arial" w:eastAsia="Times New Roman" w:hAnsi="Arial" w:cs="Arial"/>
          <w:lang w:eastAsia="en-ZA"/>
        </w:rPr>
        <w:t xml:space="preserve"> referred to as </w:t>
      </w:r>
      <w:r w:rsidRPr="00D84D38">
        <w:rPr>
          <w:rFonts w:ascii="Arial" w:eastAsia="Times New Roman" w:hAnsi="Arial" w:cs="Arial"/>
          <w:bCs/>
          <w:lang w:eastAsia="en-ZA"/>
        </w:rPr>
        <w:t>“</w:t>
      </w:r>
      <w:r w:rsidRPr="00D84D38">
        <w:rPr>
          <w:rFonts w:ascii="Arial" w:eastAsia="Times New Roman" w:hAnsi="Arial" w:cs="Arial"/>
          <w:b/>
          <w:bCs/>
          <w:lang w:eastAsia="en-ZA"/>
        </w:rPr>
        <w:t>the Service Provider</w:t>
      </w:r>
      <w:r w:rsidRPr="00D84D38">
        <w:rPr>
          <w:rFonts w:ascii="Arial" w:eastAsia="Times New Roman" w:hAnsi="Arial" w:cs="Arial"/>
          <w:bCs/>
          <w:lang w:eastAsia="en-ZA"/>
        </w:rPr>
        <w:t>”)</w:t>
      </w:r>
    </w:p>
    <w:p w:rsidR="005A2C1D" w:rsidRPr="00D84D38" w:rsidRDefault="005A2C1D" w:rsidP="00520B7C">
      <w:pPr>
        <w:widowControl w:val="0"/>
        <w:spacing w:after="0" w:line="360" w:lineRule="auto"/>
        <w:jc w:val="both"/>
        <w:rPr>
          <w:rFonts w:ascii="Arial" w:eastAsia="Times New Roman" w:hAnsi="Arial" w:cs="Arial"/>
          <w:lang w:eastAsia="en-ZA"/>
        </w:rPr>
      </w:pPr>
    </w:p>
    <w:p w:rsidR="005A2C1D" w:rsidRPr="00D84D38" w:rsidRDefault="005A2C1D" w:rsidP="00520B7C">
      <w:pPr>
        <w:widowControl w:val="0"/>
        <w:spacing w:after="0" w:line="360" w:lineRule="auto"/>
        <w:jc w:val="both"/>
        <w:rPr>
          <w:rFonts w:ascii="Arial" w:eastAsia="Times New Roman" w:hAnsi="Arial" w:cs="Arial"/>
          <w:lang w:eastAsia="en-ZA"/>
        </w:rPr>
      </w:pPr>
    </w:p>
    <w:p w:rsidR="005A2C1D" w:rsidRPr="00D84D38" w:rsidRDefault="005A2C1D" w:rsidP="00520B7C">
      <w:pPr>
        <w:widowControl w:val="0"/>
        <w:spacing w:after="0" w:line="360" w:lineRule="auto"/>
        <w:jc w:val="both"/>
        <w:rPr>
          <w:rFonts w:ascii="Arial" w:eastAsia="Times New Roman" w:hAnsi="Arial" w:cs="Arial"/>
          <w:lang w:eastAsia="en-ZA"/>
        </w:rPr>
      </w:pPr>
    </w:p>
    <w:p w:rsidR="005A2C1D" w:rsidRPr="00D84D38" w:rsidRDefault="005A2C1D" w:rsidP="00520B7C">
      <w:pPr>
        <w:widowControl w:val="0"/>
        <w:spacing w:after="0" w:line="360" w:lineRule="auto"/>
        <w:jc w:val="both"/>
        <w:rPr>
          <w:rFonts w:ascii="Arial" w:eastAsia="Times New Roman" w:hAnsi="Arial" w:cs="Arial"/>
          <w:lang w:eastAsia="en-ZA"/>
        </w:rPr>
      </w:pPr>
    </w:p>
    <w:p w:rsidR="005A2C1D" w:rsidRPr="00D84D38" w:rsidRDefault="005A2C1D" w:rsidP="00520B7C">
      <w:pPr>
        <w:widowControl w:val="0"/>
        <w:spacing w:after="0" w:line="360" w:lineRule="auto"/>
        <w:jc w:val="both"/>
        <w:rPr>
          <w:rFonts w:ascii="Arial" w:eastAsia="Times New Roman" w:hAnsi="Arial" w:cs="Arial"/>
          <w:lang w:eastAsia="en-ZA"/>
        </w:rPr>
      </w:pPr>
    </w:p>
    <w:p w:rsidR="005A2C1D" w:rsidRPr="00D84D38" w:rsidRDefault="005A2C1D" w:rsidP="00520B7C">
      <w:pPr>
        <w:widowControl w:val="0"/>
        <w:spacing w:after="0" w:line="360" w:lineRule="auto"/>
        <w:jc w:val="both"/>
        <w:rPr>
          <w:rFonts w:ascii="Arial" w:eastAsia="Times New Roman" w:hAnsi="Arial" w:cs="Arial"/>
          <w:lang w:eastAsia="en-ZA"/>
        </w:rPr>
      </w:pPr>
    </w:p>
    <w:p w:rsidR="00D578B7" w:rsidRPr="00D84D38" w:rsidRDefault="00D578B7" w:rsidP="00520B7C">
      <w:pPr>
        <w:widowControl w:val="0"/>
        <w:tabs>
          <w:tab w:val="left" w:pos="7635"/>
        </w:tabs>
        <w:spacing w:after="0" w:line="360" w:lineRule="auto"/>
        <w:jc w:val="both"/>
        <w:rPr>
          <w:rFonts w:ascii="Arial" w:eastAsia="Times New Roman" w:hAnsi="Arial" w:cs="Arial"/>
          <w:lang w:eastAsia="en-ZA"/>
        </w:rPr>
      </w:pPr>
      <w:r w:rsidRPr="00D84D38">
        <w:rPr>
          <w:rFonts w:ascii="Arial" w:eastAsia="Times New Roman" w:hAnsi="Arial" w:cs="Arial"/>
          <w:lang w:eastAsia="en-ZA"/>
        </w:rPr>
        <w:t xml:space="preserve"> </w:t>
      </w:r>
    </w:p>
    <w:p w:rsidR="008D655A" w:rsidRPr="00D84D38" w:rsidRDefault="008D655A" w:rsidP="00520B7C">
      <w:pPr>
        <w:widowControl w:val="0"/>
        <w:spacing w:after="0" w:line="360" w:lineRule="auto"/>
        <w:jc w:val="both"/>
        <w:rPr>
          <w:rFonts w:ascii="Arial" w:eastAsia="Times New Roman" w:hAnsi="Arial" w:cs="Arial"/>
          <w:lang w:eastAsia="en-ZA"/>
        </w:rPr>
      </w:pPr>
    </w:p>
    <w:p w:rsidR="00D2742D" w:rsidRPr="00D84D38" w:rsidRDefault="00D2742D" w:rsidP="00520B7C">
      <w:pPr>
        <w:widowControl w:val="0"/>
        <w:spacing w:after="0" w:line="360" w:lineRule="auto"/>
        <w:jc w:val="both"/>
        <w:rPr>
          <w:rFonts w:ascii="Arial" w:eastAsia="Times New Roman" w:hAnsi="Arial" w:cs="Arial"/>
          <w:lang w:eastAsia="en-ZA"/>
        </w:rPr>
      </w:pPr>
    </w:p>
    <w:p w:rsidR="00D2742D" w:rsidRPr="00D84D38" w:rsidRDefault="00D2742D" w:rsidP="00520B7C">
      <w:pPr>
        <w:widowControl w:val="0"/>
        <w:spacing w:after="0" w:line="360" w:lineRule="auto"/>
        <w:jc w:val="both"/>
        <w:rPr>
          <w:rFonts w:ascii="Arial" w:eastAsia="Times New Roman" w:hAnsi="Arial" w:cs="Arial"/>
          <w:lang w:eastAsia="en-ZA"/>
        </w:rPr>
      </w:pPr>
    </w:p>
    <w:p w:rsidR="00784A18" w:rsidRPr="00D84D38" w:rsidRDefault="00784A18" w:rsidP="00520B7C">
      <w:pPr>
        <w:widowControl w:val="0"/>
        <w:spacing w:after="0" w:line="360" w:lineRule="auto"/>
        <w:jc w:val="both"/>
        <w:rPr>
          <w:rFonts w:ascii="Arial" w:eastAsia="Times New Roman" w:hAnsi="Arial" w:cs="Arial"/>
          <w:lang w:eastAsia="en-ZA"/>
        </w:rPr>
      </w:pPr>
    </w:p>
    <w:p w:rsidR="00020BD2" w:rsidRPr="00D84D38" w:rsidRDefault="00020BD2" w:rsidP="00520B7C">
      <w:pPr>
        <w:widowControl w:val="0"/>
        <w:spacing w:after="0" w:line="360" w:lineRule="auto"/>
        <w:jc w:val="both"/>
        <w:rPr>
          <w:rFonts w:ascii="Arial" w:eastAsia="Times New Roman" w:hAnsi="Arial" w:cs="Arial"/>
          <w:lang w:eastAsia="en-ZA"/>
        </w:rPr>
      </w:pPr>
    </w:p>
    <w:p w:rsidR="00020BD2" w:rsidRPr="00D84D38" w:rsidRDefault="00020BD2" w:rsidP="00520B7C">
      <w:pPr>
        <w:widowControl w:val="0"/>
        <w:spacing w:after="0" w:line="360" w:lineRule="auto"/>
        <w:jc w:val="both"/>
        <w:rPr>
          <w:rFonts w:ascii="Arial" w:eastAsia="Times New Roman" w:hAnsi="Arial" w:cs="Arial"/>
          <w:lang w:eastAsia="en-ZA"/>
        </w:rPr>
      </w:pPr>
    </w:p>
    <w:p w:rsidR="00E11F40" w:rsidRPr="00D84D38" w:rsidRDefault="00E11F40" w:rsidP="00520B7C">
      <w:pPr>
        <w:widowControl w:val="0"/>
        <w:spacing w:after="0" w:line="360" w:lineRule="auto"/>
        <w:jc w:val="both"/>
        <w:rPr>
          <w:rFonts w:ascii="Arial" w:eastAsia="Times New Roman" w:hAnsi="Arial" w:cs="Arial"/>
          <w:lang w:eastAsia="en-ZA"/>
        </w:rPr>
      </w:pPr>
    </w:p>
    <w:p w:rsidR="00E11F40" w:rsidRPr="00D84D38" w:rsidRDefault="00E11F40" w:rsidP="00520B7C">
      <w:pPr>
        <w:widowControl w:val="0"/>
        <w:spacing w:after="0" w:line="360" w:lineRule="auto"/>
        <w:jc w:val="both"/>
        <w:rPr>
          <w:rFonts w:ascii="Arial" w:eastAsia="Times New Roman" w:hAnsi="Arial" w:cs="Arial"/>
          <w:lang w:eastAsia="en-ZA"/>
        </w:rPr>
      </w:pPr>
    </w:p>
    <w:p w:rsidR="00E11F40" w:rsidRPr="00D84D38" w:rsidRDefault="00E11F40" w:rsidP="00520B7C">
      <w:pPr>
        <w:widowControl w:val="0"/>
        <w:spacing w:after="0" w:line="360" w:lineRule="auto"/>
        <w:jc w:val="both"/>
        <w:rPr>
          <w:rFonts w:ascii="Arial" w:eastAsia="Times New Roman" w:hAnsi="Arial" w:cs="Arial"/>
          <w:lang w:eastAsia="en-ZA"/>
        </w:rPr>
      </w:pPr>
    </w:p>
    <w:p w:rsidR="00020BD2" w:rsidRPr="00D84D38" w:rsidRDefault="00020BD2" w:rsidP="00520B7C">
      <w:pPr>
        <w:widowControl w:val="0"/>
        <w:spacing w:after="0" w:line="360" w:lineRule="auto"/>
        <w:jc w:val="both"/>
        <w:rPr>
          <w:rFonts w:ascii="Arial" w:eastAsia="Times New Roman" w:hAnsi="Arial" w:cs="Arial"/>
          <w:lang w:eastAsia="en-ZA"/>
        </w:rPr>
      </w:pPr>
    </w:p>
    <w:p w:rsidR="00E72373" w:rsidRPr="00D84D38" w:rsidRDefault="005A2C1D" w:rsidP="007C2C1E">
      <w:pPr>
        <w:widowControl w:val="0"/>
        <w:spacing w:after="0" w:line="360" w:lineRule="auto"/>
        <w:ind w:left="1418" w:hanging="992"/>
        <w:jc w:val="center"/>
        <w:rPr>
          <w:rFonts w:ascii="Arial" w:eastAsia="Times New Roman" w:hAnsi="Arial" w:cs="Arial"/>
          <w:b/>
          <w:lang w:eastAsia="en-ZA"/>
        </w:rPr>
      </w:pPr>
      <w:r w:rsidRPr="00D84D38">
        <w:rPr>
          <w:rFonts w:ascii="Arial" w:eastAsia="Times New Roman" w:hAnsi="Arial" w:cs="Arial"/>
          <w:b/>
          <w:lang w:eastAsia="en-ZA"/>
        </w:rPr>
        <w:lastRenderedPageBreak/>
        <w:t>TABLE OF CONTENTS</w:t>
      </w:r>
    </w:p>
    <w:p w:rsidR="007C2C1E" w:rsidRPr="00D84D38" w:rsidRDefault="007C2C1E" w:rsidP="007C2C1E">
      <w:pPr>
        <w:pStyle w:val="TOC1"/>
        <w:ind w:left="993" w:hanging="567"/>
        <w:rPr>
          <w:rFonts w:asciiTheme="minorHAnsi" w:eastAsiaTheme="minorEastAsia" w:hAnsiTheme="minorHAnsi" w:cstheme="minorBidi"/>
          <w:bCs w:val="0"/>
          <w:caps w:val="0"/>
          <w:sz w:val="22"/>
          <w:szCs w:val="22"/>
        </w:rPr>
      </w:pPr>
      <w:r w:rsidRPr="00D84D38">
        <w:fldChar w:fldCharType="begin"/>
      </w:r>
      <w:r w:rsidRPr="00D84D38">
        <w:instrText xml:space="preserve"> TOC \o "1-1" \f \h \z </w:instrText>
      </w:r>
      <w:r w:rsidRPr="00D84D38">
        <w:fldChar w:fldCharType="separate"/>
      </w:r>
      <w:hyperlink w:anchor="_Toc433890430" w:history="1">
        <w:r w:rsidRPr="00D84D38">
          <w:rPr>
            <w:rStyle w:val="Hyperlink"/>
            <w:color w:val="auto"/>
          </w:rPr>
          <w:t xml:space="preserve">1.  </w:t>
        </w:r>
        <w:r w:rsidRPr="00D84D38">
          <w:rPr>
            <w:rStyle w:val="Hyperlink"/>
            <w:color w:val="auto"/>
          </w:rPr>
          <w:tab/>
          <w:t>DEFINITIONS</w:t>
        </w:r>
        <w:r w:rsidRPr="00D84D38">
          <w:rPr>
            <w:webHidden/>
          </w:rPr>
          <w:tab/>
        </w:r>
        <w:r w:rsidRPr="00D84D38">
          <w:rPr>
            <w:webHidden/>
          </w:rPr>
          <w:fldChar w:fldCharType="begin"/>
        </w:r>
        <w:r w:rsidRPr="00D84D38">
          <w:rPr>
            <w:webHidden/>
          </w:rPr>
          <w:instrText xml:space="preserve"> PAGEREF _Toc433890430 \h </w:instrText>
        </w:r>
        <w:r w:rsidRPr="00D84D38">
          <w:rPr>
            <w:webHidden/>
          </w:rPr>
        </w:r>
        <w:r w:rsidRPr="00D84D38">
          <w:rPr>
            <w:webHidden/>
          </w:rPr>
          <w:fldChar w:fldCharType="separate"/>
        </w:r>
        <w:r w:rsidR="00910EAB" w:rsidRPr="00D84D38">
          <w:rPr>
            <w:webHidden/>
          </w:rPr>
          <w:t>3</w:t>
        </w:r>
        <w:r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1" w:history="1">
        <w:r w:rsidR="007C2C1E" w:rsidRPr="00D84D38">
          <w:rPr>
            <w:rStyle w:val="Hyperlink"/>
            <w:color w:val="auto"/>
          </w:rPr>
          <w:t xml:space="preserve">2. </w:t>
        </w:r>
        <w:r w:rsidR="007C2C1E" w:rsidRPr="00D84D38">
          <w:rPr>
            <w:rStyle w:val="Hyperlink"/>
            <w:color w:val="auto"/>
          </w:rPr>
          <w:tab/>
          <w:t xml:space="preserve"> INTERPRETATION OF AGREEMENT</w:t>
        </w:r>
        <w:r w:rsidR="007C2C1E" w:rsidRPr="00D84D38">
          <w:rPr>
            <w:webHidden/>
          </w:rPr>
          <w:tab/>
        </w:r>
        <w:r w:rsidR="007C2C1E" w:rsidRPr="00D84D38">
          <w:rPr>
            <w:webHidden/>
          </w:rPr>
          <w:fldChar w:fldCharType="begin"/>
        </w:r>
        <w:r w:rsidR="007C2C1E" w:rsidRPr="00D84D38">
          <w:rPr>
            <w:webHidden/>
          </w:rPr>
          <w:instrText xml:space="preserve"> PAGEREF _Toc433890431 \h </w:instrText>
        </w:r>
        <w:r w:rsidR="007C2C1E" w:rsidRPr="00D84D38">
          <w:rPr>
            <w:webHidden/>
          </w:rPr>
        </w:r>
        <w:r w:rsidR="007C2C1E" w:rsidRPr="00D84D38">
          <w:rPr>
            <w:webHidden/>
          </w:rPr>
          <w:fldChar w:fldCharType="separate"/>
        </w:r>
        <w:r w:rsidR="00910EAB" w:rsidRPr="00D84D38">
          <w:rPr>
            <w:webHidden/>
          </w:rPr>
          <w:t>5</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2" w:history="1">
        <w:r w:rsidR="007C2C1E" w:rsidRPr="00D84D38">
          <w:rPr>
            <w:rStyle w:val="Hyperlink"/>
            <w:color w:val="auto"/>
          </w:rPr>
          <w:t xml:space="preserve">3.  </w:t>
        </w:r>
        <w:r w:rsidR="007C2C1E" w:rsidRPr="00D84D38">
          <w:rPr>
            <w:rStyle w:val="Hyperlink"/>
            <w:color w:val="auto"/>
          </w:rPr>
          <w:tab/>
          <w:t>APPOINTMENT</w:t>
        </w:r>
        <w:r w:rsidR="007C2C1E" w:rsidRPr="00D84D38">
          <w:rPr>
            <w:webHidden/>
          </w:rPr>
          <w:tab/>
        </w:r>
        <w:r w:rsidR="007C2C1E" w:rsidRPr="00D84D38">
          <w:rPr>
            <w:webHidden/>
          </w:rPr>
          <w:fldChar w:fldCharType="begin"/>
        </w:r>
        <w:r w:rsidR="007C2C1E" w:rsidRPr="00D84D38">
          <w:rPr>
            <w:webHidden/>
          </w:rPr>
          <w:instrText xml:space="preserve"> PAGEREF _Toc433890432 \h </w:instrText>
        </w:r>
        <w:r w:rsidR="007C2C1E" w:rsidRPr="00D84D38">
          <w:rPr>
            <w:webHidden/>
          </w:rPr>
        </w:r>
        <w:r w:rsidR="007C2C1E" w:rsidRPr="00D84D38">
          <w:rPr>
            <w:webHidden/>
          </w:rPr>
          <w:fldChar w:fldCharType="separate"/>
        </w:r>
        <w:r w:rsidR="00910EAB" w:rsidRPr="00D84D38">
          <w:rPr>
            <w:webHidden/>
          </w:rPr>
          <w:t>6</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3" w:history="1">
        <w:r w:rsidR="007C2C1E" w:rsidRPr="00D84D38">
          <w:rPr>
            <w:rStyle w:val="Hyperlink"/>
            <w:color w:val="auto"/>
          </w:rPr>
          <w:t xml:space="preserve">4.  </w:t>
        </w:r>
        <w:r w:rsidR="007C2C1E" w:rsidRPr="00D84D38">
          <w:rPr>
            <w:rStyle w:val="Hyperlink"/>
            <w:color w:val="auto"/>
          </w:rPr>
          <w:tab/>
          <w:t>DURATION</w:t>
        </w:r>
        <w:r w:rsidR="007C2C1E" w:rsidRPr="00D84D38">
          <w:rPr>
            <w:webHidden/>
          </w:rPr>
          <w:tab/>
        </w:r>
        <w:r w:rsidR="007C2C1E" w:rsidRPr="00D84D38">
          <w:rPr>
            <w:webHidden/>
          </w:rPr>
          <w:fldChar w:fldCharType="begin"/>
        </w:r>
        <w:r w:rsidR="007C2C1E" w:rsidRPr="00D84D38">
          <w:rPr>
            <w:webHidden/>
          </w:rPr>
          <w:instrText xml:space="preserve"> PAGEREF _Toc433890433 \h </w:instrText>
        </w:r>
        <w:r w:rsidR="007C2C1E" w:rsidRPr="00D84D38">
          <w:rPr>
            <w:webHidden/>
          </w:rPr>
        </w:r>
        <w:r w:rsidR="007C2C1E" w:rsidRPr="00D84D38">
          <w:rPr>
            <w:webHidden/>
          </w:rPr>
          <w:fldChar w:fldCharType="separate"/>
        </w:r>
        <w:r w:rsidR="00910EAB" w:rsidRPr="00D84D38">
          <w:rPr>
            <w:webHidden/>
          </w:rPr>
          <w:t>6</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4" w:history="1">
        <w:r w:rsidR="007C2C1E" w:rsidRPr="00D84D38">
          <w:rPr>
            <w:rStyle w:val="Hyperlink"/>
            <w:color w:val="auto"/>
          </w:rPr>
          <w:t xml:space="preserve">5.  </w:t>
        </w:r>
        <w:r w:rsidR="007C2C1E" w:rsidRPr="00D84D38">
          <w:rPr>
            <w:rStyle w:val="Hyperlink"/>
            <w:color w:val="auto"/>
          </w:rPr>
          <w:tab/>
          <w:t>RELATIONSHIP BETWEEN THE PARTIES</w:t>
        </w:r>
        <w:r w:rsidR="007C2C1E" w:rsidRPr="00D84D38">
          <w:rPr>
            <w:webHidden/>
          </w:rPr>
          <w:tab/>
        </w:r>
        <w:r w:rsidR="007C2C1E" w:rsidRPr="00D84D38">
          <w:rPr>
            <w:webHidden/>
          </w:rPr>
          <w:fldChar w:fldCharType="begin"/>
        </w:r>
        <w:r w:rsidR="007C2C1E" w:rsidRPr="00D84D38">
          <w:rPr>
            <w:webHidden/>
          </w:rPr>
          <w:instrText xml:space="preserve"> PAGEREF _Toc433890434 \h </w:instrText>
        </w:r>
        <w:r w:rsidR="007C2C1E" w:rsidRPr="00D84D38">
          <w:rPr>
            <w:webHidden/>
          </w:rPr>
        </w:r>
        <w:r w:rsidR="007C2C1E" w:rsidRPr="00D84D38">
          <w:rPr>
            <w:webHidden/>
          </w:rPr>
          <w:fldChar w:fldCharType="separate"/>
        </w:r>
        <w:r w:rsidR="00910EAB" w:rsidRPr="00D84D38">
          <w:rPr>
            <w:webHidden/>
          </w:rPr>
          <w:t>6</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5" w:history="1">
        <w:r w:rsidR="007C2C1E" w:rsidRPr="00D84D38">
          <w:rPr>
            <w:rStyle w:val="Hyperlink"/>
            <w:color w:val="auto"/>
          </w:rPr>
          <w:t xml:space="preserve">7.  </w:t>
        </w:r>
        <w:r w:rsidR="007C2C1E" w:rsidRPr="00D84D38">
          <w:rPr>
            <w:rStyle w:val="Hyperlink"/>
            <w:color w:val="auto"/>
          </w:rPr>
          <w:tab/>
          <w:t>SERVICE PROVIDER’S GENERAL OBLIGATIONS</w:t>
        </w:r>
        <w:r w:rsidR="007C2C1E" w:rsidRPr="00D84D38">
          <w:rPr>
            <w:webHidden/>
          </w:rPr>
          <w:tab/>
        </w:r>
        <w:r w:rsidR="007C2C1E" w:rsidRPr="00D84D38">
          <w:rPr>
            <w:webHidden/>
          </w:rPr>
          <w:fldChar w:fldCharType="begin"/>
        </w:r>
        <w:r w:rsidR="007C2C1E" w:rsidRPr="00D84D38">
          <w:rPr>
            <w:webHidden/>
          </w:rPr>
          <w:instrText xml:space="preserve"> PAGEREF _Toc433890435 \h </w:instrText>
        </w:r>
        <w:r w:rsidR="007C2C1E" w:rsidRPr="00D84D38">
          <w:rPr>
            <w:webHidden/>
          </w:rPr>
        </w:r>
        <w:r w:rsidR="007C2C1E" w:rsidRPr="00D84D38">
          <w:rPr>
            <w:webHidden/>
          </w:rPr>
          <w:fldChar w:fldCharType="separate"/>
        </w:r>
        <w:r w:rsidR="00910EAB" w:rsidRPr="00D84D38">
          <w:rPr>
            <w:webHidden/>
          </w:rPr>
          <w:t>8</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6" w:history="1">
        <w:r w:rsidR="007C2C1E" w:rsidRPr="00D84D38">
          <w:rPr>
            <w:rStyle w:val="Hyperlink"/>
            <w:color w:val="auto"/>
          </w:rPr>
          <w:t xml:space="preserve">8.  </w:t>
        </w:r>
        <w:r w:rsidR="007C2C1E" w:rsidRPr="00D84D38">
          <w:rPr>
            <w:rStyle w:val="Hyperlink"/>
            <w:color w:val="auto"/>
          </w:rPr>
          <w:tab/>
          <w:t>MANAGEMENT LIAISON MEETINGS</w:t>
        </w:r>
        <w:r w:rsidR="007C2C1E" w:rsidRPr="00D84D38">
          <w:rPr>
            <w:webHidden/>
          </w:rPr>
          <w:tab/>
        </w:r>
        <w:r w:rsidR="007C2C1E" w:rsidRPr="00D84D38">
          <w:rPr>
            <w:webHidden/>
          </w:rPr>
          <w:fldChar w:fldCharType="begin"/>
        </w:r>
        <w:r w:rsidR="007C2C1E" w:rsidRPr="00D84D38">
          <w:rPr>
            <w:webHidden/>
          </w:rPr>
          <w:instrText xml:space="preserve"> PAGEREF _Toc433890436 \h </w:instrText>
        </w:r>
        <w:r w:rsidR="007C2C1E" w:rsidRPr="00D84D38">
          <w:rPr>
            <w:webHidden/>
          </w:rPr>
        </w:r>
        <w:r w:rsidR="007C2C1E" w:rsidRPr="00D84D38">
          <w:rPr>
            <w:webHidden/>
          </w:rPr>
          <w:fldChar w:fldCharType="separate"/>
        </w:r>
        <w:r w:rsidR="00910EAB" w:rsidRPr="00D84D38">
          <w:rPr>
            <w:webHidden/>
          </w:rPr>
          <w:t>9</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7" w:history="1">
        <w:r w:rsidR="007C2C1E" w:rsidRPr="00D84D38">
          <w:rPr>
            <w:rStyle w:val="Hyperlink"/>
            <w:color w:val="auto"/>
          </w:rPr>
          <w:t xml:space="preserve">9.  </w:t>
        </w:r>
        <w:r w:rsidR="007C2C1E" w:rsidRPr="00D84D38">
          <w:rPr>
            <w:rStyle w:val="Hyperlink"/>
            <w:color w:val="auto"/>
          </w:rPr>
          <w:tab/>
          <w:t>CONSIDERATION</w:t>
        </w:r>
        <w:r w:rsidR="007C2C1E" w:rsidRPr="00D84D38">
          <w:rPr>
            <w:webHidden/>
          </w:rPr>
          <w:tab/>
        </w:r>
        <w:r w:rsidR="007C2C1E" w:rsidRPr="00D84D38">
          <w:rPr>
            <w:webHidden/>
          </w:rPr>
          <w:fldChar w:fldCharType="begin"/>
        </w:r>
        <w:r w:rsidR="007C2C1E" w:rsidRPr="00D84D38">
          <w:rPr>
            <w:webHidden/>
          </w:rPr>
          <w:instrText xml:space="preserve"> PAGEREF _Toc433890437 \h </w:instrText>
        </w:r>
        <w:r w:rsidR="007C2C1E" w:rsidRPr="00D84D38">
          <w:rPr>
            <w:webHidden/>
          </w:rPr>
        </w:r>
        <w:r w:rsidR="007C2C1E" w:rsidRPr="00D84D38">
          <w:rPr>
            <w:webHidden/>
          </w:rPr>
          <w:fldChar w:fldCharType="separate"/>
        </w:r>
        <w:r w:rsidR="00910EAB" w:rsidRPr="00D84D38">
          <w:rPr>
            <w:webHidden/>
          </w:rPr>
          <w:t>10</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8" w:history="1">
        <w:r w:rsidR="007C2C1E" w:rsidRPr="00D84D38">
          <w:rPr>
            <w:rStyle w:val="Hyperlink"/>
            <w:color w:val="auto"/>
          </w:rPr>
          <w:t xml:space="preserve">10.  </w:t>
        </w:r>
        <w:r w:rsidR="007C2C1E" w:rsidRPr="00D84D38">
          <w:rPr>
            <w:rStyle w:val="Hyperlink"/>
            <w:color w:val="auto"/>
          </w:rPr>
          <w:tab/>
          <w:t>INVOICING</w:t>
        </w:r>
        <w:r w:rsidR="007C2C1E" w:rsidRPr="00D84D38">
          <w:rPr>
            <w:webHidden/>
          </w:rPr>
          <w:tab/>
        </w:r>
        <w:r w:rsidR="007C2C1E" w:rsidRPr="00D84D38">
          <w:rPr>
            <w:webHidden/>
          </w:rPr>
          <w:fldChar w:fldCharType="begin"/>
        </w:r>
        <w:r w:rsidR="007C2C1E" w:rsidRPr="00D84D38">
          <w:rPr>
            <w:webHidden/>
          </w:rPr>
          <w:instrText xml:space="preserve"> PAGEREF _Toc433890438 \h </w:instrText>
        </w:r>
        <w:r w:rsidR="007C2C1E" w:rsidRPr="00D84D38">
          <w:rPr>
            <w:webHidden/>
          </w:rPr>
        </w:r>
        <w:r w:rsidR="007C2C1E" w:rsidRPr="00D84D38">
          <w:rPr>
            <w:webHidden/>
          </w:rPr>
          <w:fldChar w:fldCharType="separate"/>
        </w:r>
        <w:r w:rsidR="00910EAB" w:rsidRPr="00D84D38">
          <w:rPr>
            <w:webHidden/>
          </w:rPr>
          <w:t>10</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39" w:history="1">
        <w:r w:rsidR="007C2C1E" w:rsidRPr="00D84D38">
          <w:rPr>
            <w:rStyle w:val="Hyperlink"/>
            <w:color w:val="auto"/>
          </w:rPr>
          <w:t xml:space="preserve">11.  </w:t>
        </w:r>
        <w:r w:rsidR="007C2C1E" w:rsidRPr="00D84D38">
          <w:rPr>
            <w:rStyle w:val="Hyperlink"/>
            <w:color w:val="auto"/>
          </w:rPr>
          <w:tab/>
          <w:t>DISPUTED CHARGES AND INVOICING ERRORS</w:t>
        </w:r>
        <w:r w:rsidR="007C2C1E" w:rsidRPr="00D84D38">
          <w:rPr>
            <w:webHidden/>
          </w:rPr>
          <w:tab/>
        </w:r>
        <w:r w:rsidR="007C2C1E" w:rsidRPr="00D84D38">
          <w:rPr>
            <w:webHidden/>
          </w:rPr>
          <w:fldChar w:fldCharType="begin"/>
        </w:r>
        <w:r w:rsidR="007C2C1E" w:rsidRPr="00D84D38">
          <w:rPr>
            <w:webHidden/>
          </w:rPr>
          <w:instrText xml:space="preserve"> PAGEREF _Toc433890439 \h </w:instrText>
        </w:r>
        <w:r w:rsidR="007C2C1E" w:rsidRPr="00D84D38">
          <w:rPr>
            <w:webHidden/>
          </w:rPr>
        </w:r>
        <w:r w:rsidR="007C2C1E" w:rsidRPr="00D84D38">
          <w:rPr>
            <w:webHidden/>
          </w:rPr>
          <w:fldChar w:fldCharType="separate"/>
        </w:r>
        <w:r w:rsidR="00910EAB" w:rsidRPr="00D84D38">
          <w:rPr>
            <w:webHidden/>
          </w:rPr>
          <w:t>12</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0" w:history="1">
        <w:r w:rsidR="007C2C1E" w:rsidRPr="00D84D38">
          <w:rPr>
            <w:rStyle w:val="Hyperlink"/>
            <w:color w:val="auto"/>
          </w:rPr>
          <w:t xml:space="preserve">12.  </w:t>
        </w:r>
        <w:r w:rsidR="007C2C1E" w:rsidRPr="00D84D38">
          <w:rPr>
            <w:rStyle w:val="Hyperlink"/>
            <w:color w:val="auto"/>
          </w:rPr>
          <w:tab/>
          <w:t>CONFIDENTIALITY</w:t>
        </w:r>
        <w:r w:rsidR="007C2C1E" w:rsidRPr="00D84D38">
          <w:rPr>
            <w:webHidden/>
          </w:rPr>
          <w:tab/>
        </w:r>
        <w:r w:rsidR="007C2C1E" w:rsidRPr="00D84D38">
          <w:rPr>
            <w:webHidden/>
          </w:rPr>
          <w:fldChar w:fldCharType="begin"/>
        </w:r>
        <w:r w:rsidR="007C2C1E" w:rsidRPr="00D84D38">
          <w:rPr>
            <w:webHidden/>
          </w:rPr>
          <w:instrText xml:space="preserve"> PAGEREF _Toc433890440 \h </w:instrText>
        </w:r>
        <w:r w:rsidR="007C2C1E" w:rsidRPr="00D84D38">
          <w:rPr>
            <w:webHidden/>
          </w:rPr>
        </w:r>
        <w:r w:rsidR="007C2C1E" w:rsidRPr="00D84D38">
          <w:rPr>
            <w:webHidden/>
          </w:rPr>
          <w:fldChar w:fldCharType="separate"/>
        </w:r>
        <w:r w:rsidR="00910EAB" w:rsidRPr="00D84D38">
          <w:rPr>
            <w:webHidden/>
          </w:rPr>
          <w:t>12</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1" w:history="1">
        <w:r w:rsidR="007C2C1E" w:rsidRPr="00D84D38">
          <w:rPr>
            <w:rStyle w:val="Hyperlink"/>
            <w:color w:val="auto"/>
          </w:rPr>
          <w:t xml:space="preserve">13.  </w:t>
        </w:r>
        <w:r w:rsidR="007C2C1E" w:rsidRPr="00D84D38">
          <w:rPr>
            <w:rStyle w:val="Hyperlink"/>
            <w:color w:val="auto"/>
          </w:rPr>
          <w:tab/>
          <w:t>SECURITY VETTING OF THE SERVICE PROVIDER’S PERSONNEL</w:t>
        </w:r>
        <w:r w:rsidR="007C2C1E" w:rsidRPr="00D84D38">
          <w:rPr>
            <w:webHidden/>
          </w:rPr>
          <w:tab/>
        </w:r>
        <w:r w:rsidR="007C2C1E" w:rsidRPr="00D84D38">
          <w:rPr>
            <w:webHidden/>
          </w:rPr>
          <w:fldChar w:fldCharType="begin"/>
        </w:r>
        <w:r w:rsidR="007C2C1E" w:rsidRPr="00D84D38">
          <w:rPr>
            <w:webHidden/>
          </w:rPr>
          <w:instrText xml:space="preserve"> PAGEREF _Toc433890441 \h </w:instrText>
        </w:r>
        <w:r w:rsidR="007C2C1E" w:rsidRPr="00D84D38">
          <w:rPr>
            <w:webHidden/>
          </w:rPr>
        </w:r>
        <w:r w:rsidR="007C2C1E" w:rsidRPr="00D84D38">
          <w:rPr>
            <w:webHidden/>
          </w:rPr>
          <w:fldChar w:fldCharType="separate"/>
        </w:r>
        <w:r w:rsidR="00910EAB" w:rsidRPr="00D84D38">
          <w:rPr>
            <w:webHidden/>
          </w:rPr>
          <w:t>15</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2" w:history="1">
        <w:r w:rsidR="007C2C1E" w:rsidRPr="00D84D38">
          <w:rPr>
            <w:rStyle w:val="Hyperlink"/>
            <w:color w:val="auto"/>
          </w:rPr>
          <w:t xml:space="preserve">14.  </w:t>
        </w:r>
        <w:r w:rsidR="007C2C1E" w:rsidRPr="00D84D38">
          <w:rPr>
            <w:rStyle w:val="Hyperlink"/>
            <w:color w:val="auto"/>
          </w:rPr>
          <w:tab/>
          <w:t>ANTI-CORRUPTION AND GOOD FAITH</w:t>
        </w:r>
        <w:r w:rsidR="007C2C1E" w:rsidRPr="00D84D38">
          <w:rPr>
            <w:webHidden/>
          </w:rPr>
          <w:tab/>
        </w:r>
        <w:r w:rsidR="007C2C1E" w:rsidRPr="00D84D38">
          <w:rPr>
            <w:webHidden/>
          </w:rPr>
          <w:fldChar w:fldCharType="begin"/>
        </w:r>
        <w:r w:rsidR="007C2C1E" w:rsidRPr="00D84D38">
          <w:rPr>
            <w:webHidden/>
          </w:rPr>
          <w:instrText xml:space="preserve"> PAGEREF _Toc433890442 \h </w:instrText>
        </w:r>
        <w:r w:rsidR="007C2C1E" w:rsidRPr="00D84D38">
          <w:rPr>
            <w:webHidden/>
          </w:rPr>
        </w:r>
        <w:r w:rsidR="007C2C1E" w:rsidRPr="00D84D38">
          <w:rPr>
            <w:webHidden/>
          </w:rPr>
          <w:fldChar w:fldCharType="separate"/>
        </w:r>
        <w:r w:rsidR="00910EAB" w:rsidRPr="00D84D38">
          <w:rPr>
            <w:webHidden/>
          </w:rPr>
          <w:t>15</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3" w:history="1">
        <w:r w:rsidR="007C2C1E" w:rsidRPr="00D84D38">
          <w:rPr>
            <w:rStyle w:val="Hyperlink"/>
            <w:color w:val="auto"/>
          </w:rPr>
          <w:t xml:space="preserve">15.  </w:t>
        </w:r>
        <w:r w:rsidR="007C2C1E" w:rsidRPr="00D84D38">
          <w:rPr>
            <w:rStyle w:val="Hyperlink"/>
            <w:color w:val="auto"/>
          </w:rPr>
          <w:tab/>
          <w:t>CONFLICT OF INTEREST</w:t>
        </w:r>
        <w:r w:rsidR="007C2C1E" w:rsidRPr="00D84D38">
          <w:rPr>
            <w:webHidden/>
          </w:rPr>
          <w:tab/>
        </w:r>
        <w:r w:rsidR="007C2C1E" w:rsidRPr="00D84D38">
          <w:rPr>
            <w:webHidden/>
          </w:rPr>
          <w:fldChar w:fldCharType="begin"/>
        </w:r>
        <w:r w:rsidR="007C2C1E" w:rsidRPr="00D84D38">
          <w:rPr>
            <w:webHidden/>
          </w:rPr>
          <w:instrText xml:space="preserve"> PAGEREF _Toc433890443 \h </w:instrText>
        </w:r>
        <w:r w:rsidR="007C2C1E" w:rsidRPr="00D84D38">
          <w:rPr>
            <w:webHidden/>
          </w:rPr>
        </w:r>
        <w:r w:rsidR="007C2C1E" w:rsidRPr="00D84D38">
          <w:rPr>
            <w:webHidden/>
          </w:rPr>
          <w:fldChar w:fldCharType="separate"/>
        </w:r>
        <w:r w:rsidR="00910EAB" w:rsidRPr="00D84D38">
          <w:rPr>
            <w:webHidden/>
          </w:rPr>
          <w:t>16</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4" w:history="1">
        <w:r w:rsidR="007C2C1E" w:rsidRPr="00D84D38">
          <w:rPr>
            <w:rStyle w:val="Hyperlink"/>
            <w:color w:val="auto"/>
          </w:rPr>
          <w:t xml:space="preserve">16.  </w:t>
        </w:r>
        <w:r w:rsidR="007C2C1E" w:rsidRPr="00D84D38">
          <w:rPr>
            <w:rStyle w:val="Hyperlink"/>
            <w:color w:val="auto"/>
          </w:rPr>
          <w:tab/>
          <w:t>WARRANTIES</w:t>
        </w:r>
        <w:r w:rsidR="007C2C1E" w:rsidRPr="00D84D38">
          <w:rPr>
            <w:webHidden/>
          </w:rPr>
          <w:tab/>
        </w:r>
        <w:r w:rsidR="007C2C1E" w:rsidRPr="00D84D38">
          <w:rPr>
            <w:webHidden/>
          </w:rPr>
          <w:fldChar w:fldCharType="begin"/>
        </w:r>
        <w:r w:rsidR="007C2C1E" w:rsidRPr="00D84D38">
          <w:rPr>
            <w:webHidden/>
          </w:rPr>
          <w:instrText xml:space="preserve"> PAGEREF _Toc433890444 \h </w:instrText>
        </w:r>
        <w:r w:rsidR="007C2C1E" w:rsidRPr="00D84D38">
          <w:rPr>
            <w:webHidden/>
          </w:rPr>
        </w:r>
        <w:r w:rsidR="007C2C1E" w:rsidRPr="00D84D38">
          <w:rPr>
            <w:webHidden/>
          </w:rPr>
          <w:fldChar w:fldCharType="separate"/>
        </w:r>
        <w:r w:rsidR="00910EAB" w:rsidRPr="00D84D38">
          <w:rPr>
            <w:webHidden/>
          </w:rPr>
          <w:t>16</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5" w:history="1">
        <w:r w:rsidR="007C2C1E" w:rsidRPr="00D84D38">
          <w:rPr>
            <w:rStyle w:val="Hyperlink"/>
            <w:color w:val="auto"/>
          </w:rPr>
          <w:t xml:space="preserve">17.  </w:t>
        </w:r>
        <w:r w:rsidR="007C2C1E" w:rsidRPr="00D84D38">
          <w:rPr>
            <w:rStyle w:val="Hyperlink"/>
            <w:color w:val="auto"/>
          </w:rPr>
          <w:tab/>
          <w:t>LIABILITY OF THE PARTIES</w:t>
        </w:r>
        <w:r w:rsidR="007C2C1E" w:rsidRPr="00D84D38">
          <w:rPr>
            <w:webHidden/>
          </w:rPr>
          <w:tab/>
        </w:r>
        <w:r w:rsidR="007C2C1E" w:rsidRPr="00D84D38">
          <w:rPr>
            <w:webHidden/>
          </w:rPr>
          <w:fldChar w:fldCharType="begin"/>
        </w:r>
        <w:r w:rsidR="007C2C1E" w:rsidRPr="00D84D38">
          <w:rPr>
            <w:webHidden/>
          </w:rPr>
          <w:instrText xml:space="preserve"> PAGEREF _Toc433890445 \h </w:instrText>
        </w:r>
        <w:r w:rsidR="007C2C1E" w:rsidRPr="00D84D38">
          <w:rPr>
            <w:webHidden/>
          </w:rPr>
        </w:r>
        <w:r w:rsidR="007C2C1E" w:rsidRPr="00D84D38">
          <w:rPr>
            <w:webHidden/>
          </w:rPr>
          <w:fldChar w:fldCharType="separate"/>
        </w:r>
        <w:r w:rsidR="00910EAB" w:rsidRPr="00D84D38">
          <w:rPr>
            <w:webHidden/>
          </w:rPr>
          <w:t>17</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6" w:history="1">
        <w:r w:rsidR="007C2C1E" w:rsidRPr="00D84D38">
          <w:rPr>
            <w:rStyle w:val="Hyperlink"/>
            <w:color w:val="auto"/>
          </w:rPr>
          <w:t xml:space="preserve">18.  </w:t>
        </w:r>
        <w:r w:rsidR="007C2C1E" w:rsidRPr="00D84D38">
          <w:rPr>
            <w:rStyle w:val="Hyperlink"/>
            <w:color w:val="auto"/>
          </w:rPr>
          <w:tab/>
          <w:t>INSURANCE</w:t>
        </w:r>
        <w:r w:rsidR="007C2C1E" w:rsidRPr="00D84D38">
          <w:rPr>
            <w:webHidden/>
          </w:rPr>
          <w:tab/>
        </w:r>
        <w:r w:rsidR="007C2C1E" w:rsidRPr="00D84D38">
          <w:rPr>
            <w:webHidden/>
          </w:rPr>
          <w:fldChar w:fldCharType="begin"/>
        </w:r>
        <w:r w:rsidR="007C2C1E" w:rsidRPr="00D84D38">
          <w:rPr>
            <w:webHidden/>
          </w:rPr>
          <w:instrText xml:space="preserve"> PAGEREF _Toc433890446 \h </w:instrText>
        </w:r>
        <w:r w:rsidR="007C2C1E" w:rsidRPr="00D84D38">
          <w:rPr>
            <w:webHidden/>
          </w:rPr>
        </w:r>
        <w:r w:rsidR="007C2C1E" w:rsidRPr="00D84D38">
          <w:rPr>
            <w:webHidden/>
          </w:rPr>
          <w:fldChar w:fldCharType="separate"/>
        </w:r>
        <w:r w:rsidR="00910EAB" w:rsidRPr="00D84D38">
          <w:rPr>
            <w:webHidden/>
          </w:rPr>
          <w:t>17</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7" w:history="1">
        <w:r w:rsidR="007C2C1E" w:rsidRPr="00D84D38">
          <w:rPr>
            <w:rStyle w:val="Hyperlink"/>
            <w:color w:val="auto"/>
          </w:rPr>
          <w:t xml:space="preserve">19.  </w:t>
        </w:r>
        <w:r w:rsidR="007C2C1E" w:rsidRPr="00D84D38">
          <w:rPr>
            <w:rStyle w:val="Hyperlink"/>
            <w:color w:val="auto"/>
          </w:rPr>
          <w:tab/>
          <w:t>INDEMNITY BY THE SERVICE PROVIDER</w:t>
        </w:r>
        <w:r w:rsidR="007C2C1E" w:rsidRPr="00D84D38">
          <w:rPr>
            <w:webHidden/>
          </w:rPr>
          <w:tab/>
        </w:r>
        <w:r w:rsidR="007C2C1E" w:rsidRPr="00D84D38">
          <w:rPr>
            <w:webHidden/>
          </w:rPr>
          <w:fldChar w:fldCharType="begin"/>
        </w:r>
        <w:r w:rsidR="007C2C1E" w:rsidRPr="00D84D38">
          <w:rPr>
            <w:webHidden/>
          </w:rPr>
          <w:instrText xml:space="preserve"> PAGEREF _Toc433890447 \h </w:instrText>
        </w:r>
        <w:r w:rsidR="007C2C1E" w:rsidRPr="00D84D38">
          <w:rPr>
            <w:webHidden/>
          </w:rPr>
        </w:r>
        <w:r w:rsidR="007C2C1E" w:rsidRPr="00D84D38">
          <w:rPr>
            <w:webHidden/>
          </w:rPr>
          <w:fldChar w:fldCharType="separate"/>
        </w:r>
        <w:r w:rsidR="00910EAB" w:rsidRPr="00D84D38">
          <w:rPr>
            <w:webHidden/>
          </w:rPr>
          <w:t>18</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8" w:history="1">
        <w:r w:rsidR="007C2C1E" w:rsidRPr="00D84D38">
          <w:rPr>
            <w:rStyle w:val="Hyperlink"/>
            <w:color w:val="auto"/>
          </w:rPr>
          <w:t xml:space="preserve">20.  </w:t>
        </w:r>
        <w:r w:rsidR="007C2C1E" w:rsidRPr="00D84D38">
          <w:rPr>
            <w:rStyle w:val="Hyperlink"/>
            <w:color w:val="auto"/>
          </w:rPr>
          <w:tab/>
          <w:t>BREACH</w:t>
        </w:r>
        <w:r w:rsidR="007C2C1E" w:rsidRPr="00D84D38">
          <w:rPr>
            <w:webHidden/>
          </w:rPr>
          <w:tab/>
        </w:r>
        <w:r w:rsidR="007C2C1E" w:rsidRPr="00D84D38">
          <w:rPr>
            <w:webHidden/>
          </w:rPr>
          <w:fldChar w:fldCharType="begin"/>
        </w:r>
        <w:r w:rsidR="007C2C1E" w:rsidRPr="00D84D38">
          <w:rPr>
            <w:webHidden/>
          </w:rPr>
          <w:instrText xml:space="preserve"> PAGEREF _Toc433890448 \h </w:instrText>
        </w:r>
        <w:r w:rsidR="007C2C1E" w:rsidRPr="00D84D38">
          <w:rPr>
            <w:webHidden/>
          </w:rPr>
        </w:r>
        <w:r w:rsidR="007C2C1E" w:rsidRPr="00D84D38">
          <w:rPr>
            <w:webHidden/>
          </w:rPr>
          <w:fldChar w:fldCharType="separate"/>
        </w:r>
        <w:r w:rsidR="00910EAB" w:rsidRPr="00D84D38">
          <w:rPr>
            <w:webHidden/>
          </w:rPr>
          <w:t>19</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49" w:history="1">
        <w:r w:rsidR="007C2C1E" w:rsidRPr="00D84D38">
          <w:rPr>
            <w:rStyle w:val="Hyperlink"/>
            <w:color w:val="auto"/>
          </w:rPr>
          <w:t xml:space="preserve">21.  </w:t>
        </w:r>
        <w:r w:rsidR="007C2C1E" w:rsidRPr="00D84D38">
          <w:rPr>
            <w:rStyle w:val="Hyperlink"/>
            <w:color w:val="auto"/>
          </w:rPr>
          <w:tab/>
          <w:t>TERMINATION</w:t>
        </w:r>
        <w:r w:rsidR="007C2C1E" w:rsidRPr="00D84D38">
          <w:rPr>
            <w:webHidden/>
          </w:rPr>
          <w:tab/>
        </w:r>
        <w:r w:rsidR="007C2C1E" w:rsidRPr="00D84D38">
          <w:rPr>
            <w:webHidden/>
          </w:rPr>
          <w:fldChar w:fldCharType="begin"/>
        </w:r>
        <w:r w:rsidR="007C2C1E" w:rsidRPr="00D84D38">
          <w:rPr>
            <w:webHidden/>
          </w:rPr>
          <w:instrText xml:space="preserve"> PAGEREF _Toc433890449 \h </w:instrText>
        </w:r>
        <w:r w:rsidR="007C2C1E" w:rsidRPr="00D84D38">
          <w:rPr>
            <w:webHidden/>
          </w:rPr>
        </w:r>
        <w:r w:rsidR="007C2C1E" w:rsidRPr="00D84D38">
          <w:rPr>
            <w:webHidden/>
          </w:rPr>
          <w:fldChar w:fldCharType="separate"/>
        </w:r>
        <w:r w:rsidR="00910EAB" w:rsidRPr="00D84D38">
          <w:rPr>
            <w:webHidden/>
          </w:rPr>
          <w:t>20</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0" w:history="1">
        <w:r w:rsidR="007C2C1E" w:rsidRPr="00D84D38">
          <w:rPr>
            <w:rStyle w:val="Hyperlink"/>
            <w:color w:val="auto"/>
          </w:rPr>
          <w:t xml:space="preserve">22.  </w:t>
        </w:r>
        <w:r w:rsidR="007C2C1E" w:rsidRPr="00D84D38">
          <w:rPr>
            <w:rStyle w:val="Hyperlink"/>
            <w:color w:val="auto"/>
          </w:rPr>
          <w:tab/>
          <w:t>DISPUTE RESOLUTION</w:t>
        </w:r>
        <w:r w:rsidR="007C2C1E" w:rsidRPr="00D84D38">
          <w:rPr>
            <w:webHidden/>
          </w:rPr>
          <w:tab/>
        </w:r>
        <w:r w:rsidR="007C2C1E" w:rsidRPr="00D84D38">
          <w:rPr>
            <w:webHidden/>
          </w:rPr>
          <w:fldChar w:fldCharType="begin"/>
        </w:r>
        <w:r w:rsidR="007C2C1E" w:rsidRPr="00D84D38">
          <w:rPr>
            <w:webHidden/>
          </w:rPr>
          <w:instrText xml:space="preserve"> PAGEREF _Toc433890450 \h </w:instrText>
        </w:r>
        <w:r w:rsidR="007C2C1E" w:rsidRPr="00D84D38">
          <w:rPr>
            <w:webHidden/>
          </w:rPr>
        </w:r>
        <w:r w:rsidR="007C2C1E" w:rsidRPr="00D84D38">
          <w:rPr>
            <w:webHidden/>
          </w:rPr>
          <w:fldChar w:fldCharType="separate"/>
        </w:r>
        <w:r w:rsidR="00910EAB" w:rsidRPr="00D84D38">
          <w:rPr>
            <w:webHidden/>
          </w:rPr>
          <w:t>21</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1" w:history="1">
        <w:r w:rsidR="007C2C1E" w:rsidRPr="00D84D38">
          <w:rPr>
            <w:rStyle w:val="Hyperlink"/>
            <w:color w:val="auto"/>
          </w:rPr>
          <w:t xml:space="preserve">23.  </w:t>
        </w:r>
        <w:r w:rsidR="007C2C1E" w:rsidRPr="00D84D38">
          <w:rPr>
            <w:rStyle w:val="Hyperlink"/>
            <w:color w:val="auto"/>
          </w:rPr>
          <w:tab/>
          <w:t>DOMICILIUM CITANDI ET EXECUTANDI</w:t>
        </w:r>
        <w:r w:rsidR="007C2C1E" w:rsidRPr="00D84D38">
          <w:rPr>
            <w:webHidden/>
          </w:rPr>
          <w:tab/>
        </w:r>
        <w:r w:rsidR="007C2C1E" w:rsidRPr="00D84D38">
          <w:rPr>
            <w:webHidden/>
          </w:rPr>
          <w:fldChar w:fldCharType="begin"/>
        </w:r>
        <w:r w:rsidR="007C2C1E" w:rsidRPr="00D84D38">
          <w:rPr>
            <w:webHidden/>
          </w:rPr>
          <w:instrText xml:space="preserve"> PAGEREF _Toc433890451 \h </w:instrText>
        </w:r>
        <w:r w:rsidR="007C2C1E" w:rsidRPr="00D84D38">
          <w:rPr>
            <w:webHidden/>
          </w:rPr>
        </w:r>
        <w:r w:rsidR="007C2C1E" w:rsidRPr="00D84D38">
          <w:rPr>
            <w:webHidden/>
          </w:rPr>
          <w:fldChar w:fldCharType="separate"/>
        </w:r>
        <w:r w:rsidR="00910EAB" w:rsidRPr="00D84D38">
          <w:rPr>
            <w:webHidden/>
          </w:rPr>
          <w:t>22</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2" w:history="1">
        <w:r w:rsidR="007C2C1E" w:rsidRPr="00D84D38">
          <w:rPr>
            <w:rStyle w:val="Hyperlink"/>
            <w:color w:val="auto"/>
          </w:rPr>
          <w:t xml:space="preserve">24.  </w:t>
        </w:r>
        <w:r w:rsidR="007C2C1E" w:rsidRPr="00D84D38">
          <w:rPr>
            <w:rStyle w:val="Hyperlink"/>
            <w:color w:val="auto"/>
          </w:rPr>
          <w:tab/>
          <w:t>FORCE MAJEURE</w:t>
        </w:r>
        <w:r w:rsidR="007C2C1E" w:rsidRPr="00D84D38">
          <w:rPr>
            <w:webHidden/>
          </w:rPr>
          <w:tab/>
        </w:r>
        <w:r w:rsidR="007C2C1E" w:rsidRPr="00D84D38">
          <w:rPr>
            <w:webHidden/>
          </w:rPr>
          <w:fldChar w:fldCharType="begin"/>
        </w:r>
        <w:r w:rsidR="007C2C1E" w:rsidRPr="00D84D38">
          <w:rPr>
            <w:webHidden/>
          </w:rPr>
          <w:instrText xml:space="preserve"> PAGEREF _Toc433890452 \h </w:instrText>
        </w:r>
        <w:r w:rsidR="007C2C1E" w:rsidRPr="00D84D38">
          <w:rPr>
            <w:webHidden/>
          </w:rPr>
        </w:r>
        <w:r w:rsidR="007C2C1E" w:rsidRPr="00D84D38">
          <w:rPr>
            <w:webHidden/>
          </w:rPr>
          <w:fldChar w:fldCharType="separate"/>
        </w:r>
        <w:r w:rsidR="00910EAB" w:rsidRPr="00D84D38">
          <w:rPr>
            <w:webHidden/>
          </w:rPr>
          <w:t>23</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3" w:history="1">
        <w:r w:rsidR="007C2C1E" w:rsidRPr="00D84D38">
          <w:rPr>
            <w:rStyle w:val="Hyperlink"/>
            <w:color w:val="auto"/>
          </w:rPr>
          <w:t xml:space="preserve">25.  </w:t>
        </w:r>
        <w:r w:rsidR="007C2C1E" w:rsidRPr="00D84D38">
          <w:rPr>
            <w:rStyle w:val="Hyperlink"/>
            <w:color w:val="auto"/>
          </w:rPr>
          <w:tab/>
          <w:t>TAX CLEARANCE CERTIFICATE</w:t>
        </w:r>
        <w:r w:rsidR="007C2C1E" w:rsidRPr="00D84D38">
          <w:rPr>
            <w:webHidden/>
          </w:rPr>
          <w:tab/>
        </w:r>
        <w:r w:rsidR="007C2C1E" w:rsidRPr="00D84D38">
          <w:rPr>
            <w:webHidden/>
          </w:rPr>
          <w:fldChar w:fldCharType="begin"/>
        </w:r>
        <w:r w:rsidR="007C2C1E" w:rsidRPr="00D84D38">
          <w:rPr>
            <w:webHidden/>
          </w:rPr>
          <w:instrText xml:space="preserve"> PAGEREF _Toc433890453 \h </w:instrText>
        </w:r>
        <w:r w:rsidR="007C2C1E" w:rsidRPr="00D84D38">
          <w:rPr>
            <w:webHidden/>
          </w:rPr>
        </w:r>
        <w:r w:rsidR="007C2C1E" w:rsidRPr="00D84D38">
          <w:rPr>
            <w:webHidden/>
          </w:rPr>
          <w:fldChar w:fldCharType="separate"/>
        </w:r>
        <w:r w:rsidR="00910EAB" w:rsidRPr="00D84D38">
          <w:rPr>
            <w:webHidden/>
          </w:rPr>
          <w:t>24</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4" w:history="1">
        <w:r w:rsidR="007C2C1E" w:rsidRPr="00D84D38">
          <w:rPr>
            <w:rStyle w:val="Hyperlink"/>
            <w:color w:val="auto"/>
          </w:rPr>
          <w:t xml:space="preserve">26.  </w:t>
        </w:r>
        <w:r w:rsidR="007C2C1E" w:rsidRPr="00D84D38">
          <w:rPr>
            <w:rStyle w:val="Hyperlink"/>
            <w:color w:val="auto"/>
          </w:rPr>
          <w:tab/>
          <w:t>BROAD-BASED BLACK ECONOMIC EMPOWERMENT</w:t>
        </w:r>
        <w:r w:rsidR="007C2C1E" w:rsidRPr="00D84D38">
          <w:rPr>
            <w:webHidden/>
          </w:rPr>
          <w:tab/>
        </w:r>
        <w:r w:rsidR="007C2C1E" w:rsidRPr="00D84D38">
          <w:rPr>
            <w:webHidden/>
          </w:rPr>
          <w:fldChar w:fldCharType="begin"/>
        </w:r>
        <w:r w:rsidR="007C2C1E" w:rsidRPr="00D84D38">
          <w:rPr>
            <w:webHidden/>
          </w:rPr>
          <w:instrText xml:space="preserve"> PAGEREF _Toc433890454 \h </w:instrText>
        </w:r>
        <w:r w:rsidR="007C2C1E" w:rsidRPr="00D84D38">
          <w:rPr>
            <w:webHidden/>
          </w:rPr>
        </w:r>
        <w:r w:rsidR="007C2C1E" w:rsidRPr="00D84D38">
          <w:rPr>
            <w:webHidden/>
          </w:rPr>
          <w:fldChar w:fldCharType="separate"/>
        </w:r>
        <w:r w:rsidR="00910EAB" w:rsidRPr="00D84D38">
          <w:rPr>
            <w:webHidden/>
          </w:rPr>
          <w:t>24</w:t>
        </w:r>
        <w:r w:rsidR="007C2C1E" w:rsidRPr="00D84D38">
          <w:rPr>
            <w:webHidden/>
          </w:rPr>
          <w:fldChar w:fldCharType="end"/>
        </w:r>
      </w:hyperlink>
    </w:p>
    <w:p w:rsidR="007C2C1E" w:rsidRPr="00D84D38" w:rsidRDefault="00C415C8" w:rsidP="00687CDC">
      <w:pPr>
        <w:pStyle w:val="TOC1"/>
        <w:ind w:left="993" w:hanging="567"/>
        <w:rPr>
          <w:rFonts w:asciiTheme="minorHAnsi" w:eastAsiaTheme="minorEastAsia" w:hAnsiTheme="minorHAnsi" w:cstheme="minorBidi"/>
          <w:bCs w:val="0"/>
          <w:caps w:val="0"/>
          <w:sz w:val="22"/>
          <w:szCs w:val="22"/>
        </w:rPr>
      </w:pPr>
      <w:hyperlink w:anchor="_Toc433890455" w:history="1">
        <w:r w:rsidR="007C2C1E" w:rsidRPr="00D84D38">
          <w:rPr>
            <w:rStyle w:val="Hyperlink"/>
            <w:color w:val="auto"/>
          </w:rPr>
          <w:t xml:space="preserve">27.  </w:t>
        </w:r>
        <w:r w:rsidR="007C2C1E" w:rsidRPr="00D84D38">
          <w:rPr>
            <w:rStyle w:val="Hyperlink"/>
            <w:color w:val="auto"/>
          </w:rPr>
          <w:tab/>
          <w:t>GENERAL</w:t>
        </w:r>
        <w:r w:rsidR="007C2C1E" w:rsidRPr="00D84D38">
          <w:rPr>
            <w:webHidden/>
          </w:rPr>
          <w:tab/>
        </w:r>
        <w:r w:rsidR="007C2C1E" w:rsidRPr="00D84D38">
          <w:rPr>
            <w:webHidden/>
          </w:rPr>
          <w:fldChar w:fldCharType="begin"/>
        </w:r>
        <w:r w:rsidR="007C2C1E" w:rsidRPr="00D84D38">
          <w:rPr>
            <w:webHidden/>
          </w:rPr>
          <w:instrText xml:space="preserve"> PAGEREF _Toc433890455 \h </w:instrText>
        </w:r>
        <w:r w:rsidR="007C2C1E" w:rsidRPr="00D84D38">
          <w:rPr>
            <w:webHidden/>
          </w:rPr>
        </w:r>
        <w:r w:rsidR="007C2C1E" w:rsidRPr="00D84D38">
          <w:rPr>
            <w:webHidden/>
          </w:rPr>
          <w:fldChar w:fldCharType="separate"/>
        </w:r>
        <w:r w:rsidR="00910EAB" w:rsidRPr="00D84D38">
          <w:rPr>
            <w:webHidden/>
          </w:rPr>
          <w:t>25</w:t>
        </w:r>
        <w:r w:rsidR="007C2C1E" w:rsidRPr="00D84D38">
          <w:rPr>
            <w:webHidden/>
          </w:rPr>
          <w:fldChar w:fldCharType="end"/>
        </w:r>
      </w:hyperlink>
    </w:p>
    <w:p w:rsidR="007C2C1E" w:rsidRPr="00D84D38" w:rsidRDefault="00C415C8" w:rsidP="007C2C1E">
      <w:pPr>
        <w:pStyle w:val="TOC1"/>
        <w:ind w:left="993" w:hanging="567"/>
        <w:rPr>
          <w:rFonts w:asciiTheme="minorHAnsi" w:eastAsiaTheme="minorEastAsia" w:hAnsiTheme="minorHAnsi" w:cstheme="minorBidi"/>
          <w:bCs w:val="0"/>
          <w:caps w:val="0"/>
          <w:sz w:val="22"/>
          <w:szCs w:val="22"/>
        </w:rPr>
      </w:pPr>
      <w:hyperlink w:anchor="_Toc433890457" w:history="1">
        <w:r w:rsidR="007C2C1E" w:rsidRPr="00D84D38">
          <w:rPr>
            <w:rStyle w:val="Hyperlink"/>
            <w:color w:val="auto"/>
          </w:rPr>
          <w:t xml:space="preserve">28.  </w:t>
        </w:r>
        <w:r w:rsidR="00687CDC" w:rsidRPr="00D84D38">
          <w:rPr>
            <w:rStyle w:val="Hyperlink"/>
            <w:color w:val="auto"/>
          </w:rPr>
          <w:tab/>
        </w:r>
        <w:r w:rsidR="007C2C1E" w:rsidRPr="00D84D38">
          <w:rPr>
            <w:rStyle w:val="Hyperlink"/>
            <w:color w:val="auto"/>
          </w:rPr>
          <w:t>SIGNATORIES</w:t>
        </w:r>
        <w:r w:rsidR="007C2C1E" w:rsidRPr="00D84D38">
          <w:rPr>
            <w:webHidden/>
          </w:rPr>
          <w:tab/>
        </w:r>
        <w:r w:rsidR="007C2C1E" w:rsidRPr="00D84D38">
          <w:rPr>
            <w:webHidden/>
          </w:rPr>
          <w:fldChar w:fldCharType="begin"/>
        </w:r>
        <w:r w:rsidR="007C2C1E" w:rsidRPr="00D84D38">
          <w:rPr>
            <w:webHidden/>
          </w:rPr>
          <w:instrText xml:space="preserve"> PAGEREF _Toc433890457 \h </w:instrText>
        </w:r>
        <w:r w:rsidR="007C2C1E" w:rsidRPr="00D84D38">
          <w:rPr>
            <w:webHidden/>
          </w:rPr>
        </w:r>
        <w:r w:rsidR="007C2C1E" w:rsidRPr="00D84D38">
          <w:rPr>
            <w:webHidden/>
          </w:rPr>
          <w:fldChar w:fldCharType="separate"/>
        </w:r>
        <w:r w:rsidR="00910EAB" w:rsidRPr="00D84D38">
          <w:rPr>
            <w:webHidden/>
          </w:rPr>
          <w:t>26</w:t>
        </w:r>
        <w:r w:rsidR="007C2C1E" w:rsidRPr="00D84D38">
          <w:rPr>
            <w:webHidden/>
          </w:rPr>
          <w:fldChar w:fldCharType="end"/>
        </w:r>
      </w:hyperlink>
    </w:p>
    <w:p w:rsidR="0046771A" w:rsidRPr="00D84D38" w:rsidRDefault="007C2C1E" w:rsidP="00687CDC">
      <w:pPr>
        <w:widowControl w:val="0"/>
        <w:spacing w:after="0" w:line="360" w:lineRule="auto"/>
        <w:ind w:left="993" w:hanging="567"/>
        <w:rPr>
          <w:rFonts w:ascii="Arial" w:eastAsia="Times New Roman" w:hAnsi="Arial" w:cs="Arial"/>
          <w:lang w:eastAsia="en-ZA"/>
        </w:rPr>
      </w:pPr>
      <w:r w:rsidRPr="00D84D38">
        <w:rPr>
          <w:rFonts w:ascii="Arial" w:eastAsia="Times New Roman" w:hAnsi="Arial" w:cs="Arial"/>
          <w:lang w:eastAsia="en-ZA"/>
        </w:rPr>
        <w:fldChar w:fldCharType="end"/>
      </w:r>
    </w:p>
    <w:p w:rsidR="005A2C1D" w:rsidRPr="00D84D38" w:rsidRDefault="005A2C1D" w:rsidP="007C2C1E">
      <w:pPr>
        <w:widowControl w:val="0"/>
        <w:spacing w:after="0" w:line="360" w:lineRule="auto"/>
        <w:ind w:left="993" w:hanging="567"/>
        <w:rPr>
          <w:rFonts w:ascii="Arial" w:eastAsia="Times New Roman" w:hAnsi="Arial" w:cs="Arial"/>
          <w:b/>
          <w:lang w:eastAsia="en-ZA"/>
        </w:rPr>
      </w:pPr>
    </w:p>
    <w:p w:rsidR="00BD41D5" w:rsidRPr="00D84D38" w:rsidRDefault="00BD41D5" w:rsidP="007C2C1E">
      <w:pPr>
        <w:widowControl w:val="0"/>
        <w:tabs>
          <w:tab w:val="left" w:pos="709"/>
          <w:tab w:val="left" w:pos="1418"/>
        </w:tabs>
        <w:spacing w:after="0" w:line="360" w:lineRule="auto"/>
        <w:ind w:left="993" w:hanging="567"/>
        <w:rPr>
          <w:rFonts w:ascii="Arial" w:eastAsia="Times New Roman" w:hAnsi="Arial" w:cs="Arial"/>
          <w:b/>
          <w:lang w:eastAsia="en-ZA"/>
        </w:rPr>
      </w:pPr>
    </w:p>
    <w:p w:rsidR="00493637" w:rsidRPr="00D84D38" w:rsidRDefault="00493637" w:rsidP="000C377A">
      <w:pPr>
        <w:widowControl w:val="0"/>
        <w:tabs>
          <w:tab w:val="left" w:pos="709"/>
          <w:tab w:val="left" w:pos="1418"/>
        </w:tabs>
        <w:spacing w:after="0" w:line="360" w:lineRule="auto"/>
        <w:ind w:left="993" w:hanging="567"/>
        <w:rPr>
          <w:rFonts w:ascii="Arial" w:eastAsia="Times New Roman" w:hAnsi="Arial" w:cs="Arial"/>
          <w:b/>
          <w:lang w:eastAsia="en-ZA"/>
        </w:rPr>
      </w:pPr>
    </w:p>
    <w:p w:rsidR="00493637" w:rsidRPr="00D84D38" w:rsidRDefault="00493637" w:rsidP="000C377A">
      <w:pPr>
        <w:widowControl w:val="0"/>
        <w:tabs>
          <w:tab w:val="left" w:pos="709"/>
          <w:tab w:val="left" w:pos="1418"/>
        </w:tabs>
        <w:spacing w:after="0" w:line="360" w:lineRule="auto"/>
        <w:ind w:left="993" w:hanging="567"/>
        <w:rPr>
          <w:rFonts w:ascii="Arial" w:eastAsia="Times New Roman" w:hAnsi="Arial" w:cs="Arial"/>
          <w:b/>
          <w:lang w:eastAsia="en-ZA"/>
        </w:rPr>
      </w:pPr>
    </w:p>
    <w:p w:rsidR="00493637" w:rsidRPr="00D84D38" w:rsidRDefault="00493637" w:rsidP="000C377A">
      <w:pPr>
        <w:widowControl w:val="0"/>
        <w:tabs>
          <w:tab w:val="left" w:pos="709"/>
          <w:tab w:val="left" w:pos="1418"/>
        </w:tabs>
        <w:spacing w:after="0" w:line="360" w:lineRule="auto"/>
        <w:ind w:left="993" w:hanging="567"/>
        <w:rPr>
          <w:rFonts w:ascii="Arial" w:eastAsia="Times New Roman" w:hAnsi="Arial" w:cs="Arial"/>
          <w:b/>
          <w:lang w:eastAsia="en-ZA"/>
        </w:rPr>
      </w:pPr>
    </w:p>
    <w:p w:rsidR="005A2C1D" w:rsidRPr="00D84D38" w:rsidRDefault="00B1620C" w:rsidP="000C377A">
      <w:pPr>
        <w:widowControl w:val="0"/>
        <w:tabs>
          <w:tab w:val="left" w:pos="709"/>
          <w:tab w:val="left" w:pos="1418"/>
        </w:tabs>
        <w:spacing w:after="0" w:line="360" w:lineRule="auto"/>
        <w:ind w:left="993" w:hanging="567"/>
        <w:rPr>
          <w:rFonts w:ascii="Arial" w:eastAsia="Times New Roman" w:hAnsi="Arial" w:cs="Arial"/>
          <w:b/>
          <w:lang w:eastAsia="en-ZA"/>
        </w:rPr>
      </w:pPr>
      <w:r w:rsidRPr="00D84D38">
        <w:rPr>
          <w:rFonts w:ascii="Arial" w:eastAsia="Times New Roman" w:hAnsi="Arial" w:cs="Arial"/>
          <w:b/>
          <w:lang w:eastAsia="en-ZA"/>
        </w:rPr>
        <w:t xml:space="preserve"> </w:t>
      </w:r>
    </w:p>
    <w:p w:rsidR="00B61FC3" w:rsidRPr="00D84D38" w:rsidRDefault="00B61FC3" w:rsidP="00E11F40">
      <w:pPr>
        <w:widowControl w:val="0"/>
        <w:spacing w:after="0" w:line="360" w:lineRule="auto"/>
        <w:jc w:val="both"/>
        <w:rPr>
          <w:rFonts w:ascii="Arial" w:eastAsia="Times New Roman" w:hAnsi="Arial" w:cs="Arial"/>
          <w:b/>
          <w:lang w:eastAsia="en-ZA"/>
        </w:rPr>
      </w:pPr>
    </w:p>
    <w:p w:rsidR="00F73FC6" w:rsidRPr="00D84D38" w:rsidRDefault="00F73FC6" w:rsidP="00E11F40">
      <w:pPr>
        <w:widowControl w:val="0"/>
        <w:spacing w:after="0" w:line="360" w:lineRule="auto"/>
        <w:jc w:val="both"/>
        <w:rPr>
          <w:rFonts w:ascii="Arial" w:eastAsia="Times New Roman" w:hAnsi="Arial" w:cs="Arial"/>
          <w:b/>
          <w:lang w:eastAsia="en-ZA"/>
        </w:rPr>
      </w:pPr>
    </w:p>
    <w:p w:rsidR="00B1620C" w:rsidRPr="00D84D38" w:rsidRDefault="00B1620C" w:rsidP="00E11F40">
      <w:pPr>
        <w:widowControl w:val="0"/>
        <w:spacing w:after="0" w:line="360" w:lineRule="auto"/>
        <w:jc w:val="both"/>
        <w:rPr>
          <w:rFonts w:ascii="Arial" w:eastAsia="Times New Roman" w:hAnsi="Arial" w:cs="Arial"/>
          <w:b/>
          <w:lang w:eastAsia="en-ZA"/>
        </w:rPr>
      </w:pPr>
    </w:p>
    <w:p w:rsidR="00687CDC" w:rsidRPr="00D84D38" w:rsidRDefault="00687CDC" w:rsidP="00E11F40">
      <w:pPr>
        <w:widowControl w:val="0"/>
        <w:spacing w:after="0" w:line="360" w:lineRule="auto"/>
        <w:jc w:val="both"/>
        <w:rPr>
          <w:rFonts w:ascii="Arial" w:eastAsia="Times New Roman" w:hAnsi="Arial" w:cs="Arial"/>
          <w:b/>
          <w:lang w:eastAsia="en-ZA"/>
        </w:rPr>
      </w:pPr>
    </w:p>
    <w:p w:rsidR="00B91A13" w:rsidRPr="00D84D38" w:rsidDel="00C415C8" w:rsidRDefault="00B91A13" w:rsidP="00BC2856">
      <w:pPr>
        <w:spacing w:after="0" w:line="240" w:lineRule="auto"/>
        <w:jc w:val="both"/>
        <w:rPr>
          <w:del w:id="12" w:author="Modise Matekane" w:date="2018-10-11T08:40:00Z"/>
          <w:rFonts w:ascii="Arial" w:eastAsia="Times New Roman" w:hAnsi="Arial" w:cs="Arial"/>
          <w:b/>
          <w:lang w:eastAsia="en-ZA"/>
        </w:rPr>
      </w:pPr>
    </w:p>
    <w:p w:rsidR="005A2C1D" w:rsidRPr="00D84D38" w:rsidRDefault="001B4B32" w:rsidP="00D84D38">
      <w:pPr>
        <w:pStyle w:val="Heading3"/>
      </w:pPr>
      <w:bookmarkStart w:id="13" w:name="_Toc390855490"/>
      <w:bookmarkStart w:id="14" w:name="_Toc390933133"/>
      <w:bookmarkStart w:id="15" w:name="_Toc390933246"/>
      <w:bookmarkStart w:id="16" w:name="_Toc390854584"/>
      <w:bookmarkStart w:id="17" w:name="_Toc390855491"/>
      <w:bookmarkStart w:id="18" w:name="_Toc390933134"/>
      <w:bookmarkStart w:id="19" w:name="_Toc390933247"/>
      <w:bookmarkStart w:id="20" w:name="_Toc390854585"/>
      <w:bookmarkStart w:id="21" w:name="_Toc390855492"/>
      <w:bookmarkStart w:id="22" w:name="_Toc390933135"/>
      <w:bookmarkStart w:id="23" w:name="_Toc390933248"/>
      <w:bookmarkStart w:id="24" w:name="_Toc390791223"/>
      <w:bookmarkStart w:id="25" w:name="_Toc390854586"/>
      <w:bookmarkStart w:id="26" w:name="_Toc390855493"/>
      <w:bookmarkStart w:id="27" w:name="_Toc390791224"/>
      <w:bookmarkStart w:id="28" w:name="_Toc390854587"/>
      <w:bookmarkStart w:id="29" w:name="_Toc390855494"/>
      <w:bookmarkStart w:id="30" w:name="_Toc390933137"/>
      <w:bookmarkStart w:id="31" w:name="_Toc390933250"/>
      <w:bookmarkStart w:id="32" w:name="_Toc390791226"/>
      <w:bookmarkStart w:id="33" w:name="_Toc390854589"/>
      <w:bookmarkStart w:id="34" w:name="_Toc390855496"/>
      <w:bookmarkStart w:id="35" w:name="_Toc390933139"/>
      <w:bookmarkStart w:id="36" w:name="_Toc390933252"/>
      <w:bookmarkStart w:id="37" w:name="_Toc39093325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84D38">
        <w:t xml:space="preserve"> </w:t>
      </w:r>
      <w:r w:rsidR="005A2C1D" w:rsidRPr="00D84D38">
        <w:t>DEFINITIONS</w:t>
      </w:r>
      <w:bookmarkEnd w:id="37"/>
      <w:r w:rsidR="00BD41D5" w:rsidRPr="00D84D38">
        <w:fldChar w:fldCharType="begin"/>
      </w:r>
      <w:r w:rsidR="00BD41D5" w:rsidRPr="00D84D38">
        <w:instrText xml:space="preserve"> TC "</w:instrText>
      </w:r>
      <w:bookmarkStart w:id="38" w:name="_Toc433890430"/>
      <w:r w:rsidR="00BD41D5" w:rsidRPr="00D84D38">
        <w:instrText>1.  DEFINITIONS</w:instrText>
      </w:r>
      <w:bookmarkEnd w:id="38"/>
      <w:r w:rsidR="00BD41D5" w:rsidRPr="00D84D38">
        <w:instrText xml:space="preserve">" \f C \l "1" </w:instrText>
      </w:r>
      <w:r w:rsidR="00BD41D5" w:rsidRPr="00D84D38">
        <w:fldChar w:fldCharType="end"/>
      </w:r>
    </w:p>
    <w:p w:rsidR="0046330B" w:rsidRPr="00D84D38" w:rsidRDefault="0046330B" w:rsidP="00BC2856">
      <w:pPr>
        <w:spacing w:after="0" w:line="240" w:lineRule="auto"/>
        <w:jc w:val="both"/>
        <w:rPr>
          <w:rFonts w:ascii="Arial" w:hAnsi="Arial" w:cs="Arial"/>
          <w:lang w:eastAsia="en-ZA"/>
        </w:rPr>
      </w:pPr>
    </w:p>
    <w:p w:rsidR="0046330B" w:rsidRPr="00D84D38" w:rsidRDefault="0046330B" w:rsidP="00675403">
      <w:pPr>
        <w:pStyle w:val="ListParagraph"/>
        <w:widowControl w:val="0"/>
        <w:numPr>
          <w:ilvl w:val="1"/>
          <w:numId w:val="9"/>
        </w:numPr>
        <w:tabs>
          <w:tab w:val="left" w:pos="709"/>
          <w:tab w:val="left" w:pos="1418"/>
        </w:tabs>
        <w:spacing w:line="360" w:lineRule="auto"/>
        <w:ind w:left="1418" w:right="641" w:hanging="992"/>
        <w:jc w:val="both"/>
      </w:pPr>
      <w:r w:rsidRPr="00D84D38">
        <w:t>Unless inconsistent with the context, the words and expressions have the following meanings and similar expressions will have corresponding meanings-</w:t>
      </w:r>
    </w:p>
    <w:p w:rsidR="004C7314" w:rsidRPr="00D84D38" w:rsidRDefault="004C7314" w:rsidP="00BC2856">
      <w:pPr>
        <w:spacing w:after="0" w:line="240" w:lineRule="auto"/>
        <w:jc w:val="both"/>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“Account Executive”</w:t>
      </w:r>
      <w:r w:rsidRPr="00D84D38">
        <w:rPr>
          <w:rFonts w:ascii="Arial" w:eastAsia="Times New Roman" w:hAnsi="Arial" w:cs="Arial"/>
          <w:lang w:eastAsia="en-ZA"/>
        </w:rPr>
        <w:t xml:space="preserve"> means the Service Provider’s designated senior manager</w:t>
      </w:r>
      <w:r w:rsidR="00EF4CD7" w:rsidRPr="00D84D38">
        <w:rPr>
          <w:rFonts w:ascii="Arial" w:eastAsia="Times New Roman" w:hAnsi="Arial" w:cs="Arial"/>
          <w:lang w:eastAsia="en-ZA"/>
        </w:rPr>
        <w:t>,</w:t>
      </w:r>
      <w:r w:rsidRPr="00D84D38">
        <w:rPr>
          <w:rFonts w:ascii="Arial" w:eastAsia="Times New Roman" w:hAnsi="Arial" w:cs="Arial"/>
          <w:lang w:eastAsia="en-ZA"/>
        </w:rPr>
        <w:t xml:space="preserve"> who will be in charge of the general administration of th</w:t>
      </w:r>
      <w:r w:rsidR="00E4234A" w:rsidRPr="00D84D38">
        <w:rPr>
          <w:rFonts w:ascii="Arial" w:eastAsia="Times New Roman" w:hAnsi="Arial" w:cs="Arial"/>
          <w:lang w:eastAsia="en-ZA"/>
        </w:rPr>
        <w:t>e</w:t>
      </w:r>
      <w:r w:rsidR="00E11F40" w:rsidRPr="00D84D38">
        <w:rPr>
          <w:rFonts w:ascii="Arial" w:eastAsia="Times New Roman" w:hAnsi="Arial" w:cs="Arial"/>
          <w:lang w:eastAsia="en-ZA"/>
        </w:rPr>
        <w:t xml:space="preserve"> </w:t>
      </w:r>
      <w:r w:rsidR="00E4234A" w:rsidRPr="00D84D38">
        <w:rPr>
          <w:rFonts w:ascii="Arial" w:eastAsia="Times New Roman" w:hAnsi="Arial" w:cs="Arial"/>
          <w:lang w:eastAsia="en-ZA"/>
        </w:rPr>
        <w:t>Services</w:t>
      </w:r>
      <w:r w:rsidRPr="00D84D38">
        <w:rPr>
          <w:rFonts w:ascii="Arial" w:eastAsia="Times New Roman" w:hAnsi="Arial" w:cs="Arial"/>
          <w:lang w:eastAsia="en-ZA"/>
        </w:rPr>
        <w:t xml:space="preserve"> and will interface with SARS’s </w:t>
      </w:r>
      <w:r w:rsidR="00311D18" w:rsidRPr="00D84D38">
        <w:rPr>
          <w:rFonts w:ascii="Arial" w:eastAsia="Times New Roman" w:hAnsi="Arial" w:cs="Arial"/>
          <w:lang w:eastAsia="en-ZA"/>
        </w:rPr>
        <w:t>Designated</w:t>
      </w:r>
      <w:r w:rsidRPr="00D84D38">
        <w:rPr>
          <w:rFonts w:ascii="Arial" w:eastAsia="Times New Roman" w:hAnsi="Arial" w:cs="Arial"/>
          <w:lang w:eastAsia="en-ZA"/>
        </w:rPr>
        <w:t xml:space="preserve"> Representative in connection therewith</w:t>
      </w:r>
      <w:r w:rsidR="0077716A" w:rsidRPr="00D84D38">
        <w:rPr>
          <w:rFonts w:ascii="Arial" w:eastAsia="Times New Roman" w:hAnsi="Arial" w:cs="Arial"/>
          <w:lang w:eastAsia="en-ZA"/>
        </w:rPr>
        <w:t>,</w:t>
      </w:r>
      <w:r w:rsidR="00933797" w:rsidRPr="00D84D38">
        <w:rPr>
          <w:rFonts w:ascii="Arial" w:hAnsi="Arial" w:cs="Arial"/>
        </w:rPr>
        <w:t xml:space="preserve"> and </w:t>
      </w:r>
      <w:r w:rsidR="00933797" w:rsidRPr="00D84D38">
        <w:rPr>
          <w:rFonts w:ascii="Arial" w:eastAsia="Times New Roman" w:hAnsi="Arial" w:cs="Arial"/>
          <w:lang w:eastAsia="en-ZA"/>
        </w:rPr>
        <w:t>to whom all communications regarding this Agreement must be addressed</w:t>
      </w:r>
      <w:r w:rsidR="00EF4CD7" w:rsidRPr="00D84D38">
        <w:rPr>
          <w:rFonts w:ascii="Arial" w:eastAsia="Times New Roman" w:hAnsi="Arial" w:cs="Arial"/>
          <w:lang w:eastAsia="en-ZA"/>
        </w:rPr>
        <w:t>, and further</w:t>
      </w:r>
      <w:r w:rsidR="00990B1A" w:rsidRPr="00D84D38">
        <w:rPr>
          <w:rFonts w:ascii="Arial" w:eastAsia="Times New Roman" w:hAnsi="Arial" w:cs="Arial"/>
          <w:lang w:eastAsia="en-ZA"/>
        </w:rPr>
        <w:t>, who will assist in the</w:t>
      </w:r>
      <w:r w:rsidR="00EF4CD7" w:rsidRPr="00D84D38">
        <w:rPr>
          <w:rFonts w:ascii="Arial" w:eastAsia="Times New Roman" w:hAnsi="Arial" w:cs="Arial"/>
          <w:lang w:eastAsia="en-ZA"/>
        </w:rPr>
        <w:t xml:space="preserve"> resolution of any disputes</w:t>
      </w:r>
      <w:r w:rsidRPr="00D84D38">
        <w:rPr>
          <w:rFonts w:ascii="Arial" w:eastAsia="Times New Roman" w:hAnsi="Arial" w:cs="Arial"/>
          <w:lang w:eastAsia="en-ZA"/>
        </w:rPr>
        <w:t>;</w:t>
      </w:r>
    </w:p>
    <w:p w:rsidR="006106A3" w:rsidRPr="00D84D38" w:rsidRDefault="006106A3" w:rsidP="00BC2856">
      <w:pPr>
        <w:spacing w:after="0" w:line="240" w:lineRule="auto"/>
        <w:jc w:val="both"/>
        <w:rPr>
          <w:rFonts w:ascii="Arial" w:eastAsia="Times New Roman" w:hAnsi="Arial" w:cs="Arial"/>
          <w:lang w:eastAsia="en-ZA"/>
        </w:rPr>
      </w:pPr>
    </w:p>
    <w:p w:rsidR="00520B7C" w:rsidRPr="00D84D38" w:rsidRDefault="00520B7C"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hAnsi="Arial" w:cs="Arial"/>
          <w:lang w:eastAsia="en-GB"/>
        </w:rPr>
        <w:t>“</w:t>
      </w:r>
      <w:r w:rsidRPr="00D84D38">
        <w:rPr>
          <w:rFonts w:ascii="Arial" w:hAnsi="Arial" w:cs="Arial"/>
          <w:b/>
          <w:bCs/>
          <w:lang w:eastAsia="en-GB"/>
        </w:rPr>
        <w:t>Agreement</w:t>
      </w:r>
      <w:r w:rsidR="00AC6F83" w:rsidRPr="00D84D38">
        <w:rPr>
          <w:rFonts w:ascii="Arial" w:hAnsi="Arial" w:cs="Arial"/>
          <w:lang w:eastAsia="en-GB"/>
        </w:rPr>
        <w:t xml:space="preserve">” means this Services </w:t>
      </w:r>
      <w:r w:rsidRPr="00D84D38">
        <w:rPr>
          <w:rFonts w:ascii="Arial" w:hAnsi="Arial" w:cs="Arial"/>
          <w:lang w:eastAsia="en-GB"/>
        </w:rPr>
        <w:t xml:space="preserve">Agreement, together with all annexures hereto, including all amendments, variations, and/or substitutions to the Agreement, which have been reduced to </w:t>
      </w:r>
      <w:r w:rsidR="00311D18" w:rsidRPr="00D84D38">
        <w:rPr>
          <w:rFonts w:ascii="Arial" w:hAnsi="Arial" w:cs="Arial"/>
          <w:lang w:eastAsia="en-GB"/>
        </w:rPr>
        <w:t xml:space="preserve">writing and signed by the duly </w:t>
      </w:r>
      <w:r w:rsidR="001E5345" w:rsidRPr="00D84D38">
        <w:rPr>
          <w:rFonts w:ascii="Arial" w:hAnsi="Arial" w:cs="Arial"/>
          <w:lang w:eastAsia="en-GB"/>
        </w:rPr>
        <w:t>authorised r</w:t>
      </w:r>
      <w:r w:rsidRPr="00D84D38">
        <w:rPr>
          <w:rFonts w:ascii="Arial" w:hAnsi="Arial" w:cs="Arial"/>
          <w:lang w:eastAsia="en-GB"/>
        </w:rPr>
        <w:t>epresentatives of the Parties;</w:t>
      </w:r>
    </w:p>
    <w:p w:rsidR="00940AD5" w:rsidRPr="00D84D38" w:rsidRDefault="00940AD5" w:rsidP="00A7235A">
      <w:pPr>
        <w:pStyle w:val="ListParagraph"/>
        <w:rPr>
          <w:rFonts w:ascii="Arial" w:hAnsi="Arial" w:cs="Arial"/>
          <w:lang w:eastAsia="en-ZA"/>
        </w:rPr>
      </w:pPr>
    </w:p>
    <w:p w:rsidR="00940AD5" w:rsidRPr="00D84D38" w:rsidRDefault="00940AD5"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lang w:eastAsia="en-ZA"/>
        </w:rPr>
        <w:t>“</w:t>
      </w:r>
      <w:r w:rsidRPr="00D84D38">
        <w:rPr>
          <w:rFonts w:ascii="Arial" w:eastAsia="Times New Roman" w:hAnsi="Arial" w:cs="Arial"/>
          <w:b/>
          <w:lang w:eastAsia="en-ZA"/>
        </w:rPr>
        <w:t>Amount at Risk</w:t>
      </w:r>
      <w:r w:rsidRPr="00D84D38">
        <w:rPr>
          <w:rFonts w:ascii="Arial" w:eastAsia="Times New Roman" w:hAnsi="Arial" w:cs="Arial"/>
          <w:lang w:eastAsia="en-ZA"/>
        </w:rPr>
        <w:t>” means that portion of the invoiced amount th</w:t>
      </w:r>
      <w:r w:rsidR="001820A1" w:rsidRPr="00D84D38">
        <w:rPr>
          <w:rFonts w:ascii="Arial" w:eastAsia="Times New Roman" w:hAnsi="Arial" w:cs="Arial"/>
          <w:lang w:eastAsia="en-ZA"/>
        </w:rPr>
        <w:t>at is available for the setting-</w:t>
      </w:r>
      <w:r w:rsidRPr="00D84D38">
        <w:rPr>
          <w:rFonts w:ascii="Arial" w:eastAsia="Times New Roman" w:hAnsi="Arial" w:cs="Arial"/>
          <w:lang w:eastAsia="en-ZA"/>
        </w:rPr>
        <w:t xml:space="preserve">off </w:t>
      </w:r>
      <w:r w:rsidR="00AC6F83" w:rsidRPr="00D84D38">
        <w:rPr>
          <w:rFonts w:ascii="Arial" w:eastAsia="Times New Roman" w:hAnsi="Arial" w:cs="Arial"/>
          <w:lang w:eastAsia="en-ZA"/>
        </w:rPr>
        <w:t>of</w:t>
      </w:r>
      <w:r w:rsidRPr="00D84D38">
        <w:rPr>
          <w:rFonts w:ascii="Arial" w:eastAsia="Times New Roman" w:hAnsi="Arial" w:cs="Arial"/>
          <w:lang w:eastAsia="en-ZA"/>
        </w:rPr>
        <w:t xml:space="preserve"> financial penalties that </w:t>
      </w:r>
      <w:r w:rsidR="001820A1" w:rsidRPr="00D84D38">
        <w:rPr>
          <w:rFonts w:ascii="Arial" w:eastAsia="Times New Roman" w:hAnsi="Arial" w:cs="Arial"/>
          <w:lang w:eastAsia="en-ZA"/>
        </w:rPr>
        <w:t xml:space="preserve">are </w:t>
      </w:r>
      <w:r w:rsidRPr="00D84D38">
        <w:rPr>
          <w:rFonts w:ascii="Arial" w:eastAsia="Times New Roman" w:hAnsi="Arial" w:cs="Arial"/>
          <w:lang w:eastAsia="en-ZA"/>
        </w:rPr>
        <w:t>due and payable to SA</w:t>
      </w:r>
      <w:r w:rsidR="001820A1" w:rsidRPr="00D84D38">
        <w:rPr>
          <w:rFonts w:ascii="Arial" w:eastAsia="Times New Roman" w:hAnsi="Arial" w:cs="Arial"/>
          <w:lang w:eastAsia="en-ZA"/>
        </w:rPr>
        <w:t>RS</w:t>
      </w:r>
      <w:r w:rsidR="00E06B7D" w:rsidRPr="00D84D38">
        <w:rPr>
          <w:rFonts w:ascii="Arial" w:eastAsia="Times New Roman" w:hAnsi="Arial" w:cs="Arial"/>
          <w:lang w:eastAsia="en-ZA"/>
        </w:rPr>
        <w:t xml:space="preserve"> as contemplated in </w:t>
      </w:r>
      <w:r w:rsidR="00E06B7D" w:rsidRPr="00D84D38">
        <w:rPr>
          <w:rFonts w:ascii="Arial" w:eastAsia="Times New Roman" w:hAnsi="Arial" w:cs="Arial"/>
          <w:b/>
          <w:lang w:eastAsia="en-ZA"/>
        </w:rPr>
        <w:t>clause</w:t>
      </w:r>
      <w:r w:rsidR="00A7235A" w:rsidRPr="00D84D38">
        <w:rPr>
          <w:rFonts w:ascii="Arial" w:eastAsia="Times New Roman" w:hAnsi="Arial" w:cs="Arial"/>
          <w:b/>
          <w:lang w:eastAsia="en-ZA"/>
        </w:rPr>
        <w:t xml:space="preserve"> </w:t>
      </w:r>
      <w:r w:rsidR="00056305" w:rsidRPr="00D84D38">
        <w:rPr>
          <w:rFonts w:ascii="Arial" w:eastAsia="Times New Roman" w:hAnsi="Arial" w:cs="Arial"/>
          <w:b/>
          <w:lang w:eastAsia="en-ZA"/>
        </w:rPr>
        <w:fldChar w:fldCharType="begin"/>
      </w:r>
      <w:r w:rsidR="00056305" w:rsidRPr="00D84D38">
        <w:rPr>
          <w:rFonts w:ascii="Arial" w:eastAsia="Times New Roman" w:hAnsi="Arial" w:cs="Arial"/>
          <w:b/>
          <w:lang w:eastAsia="en-ZA"/>
        </w:rPr>
        <w:instrText xml:space="preserve"> REF _Ref434836154 \r \h </w:instrText>
      </w:r>
      <w:r w:rsidR="007A561E" w:rsidRPr="00D84D38">
        <w:rPr>
          <w:rFonts w:ascii="Arial" w:eastAsia="Times New Roman" w:hAnsi="Arial" w:cs="Arial"/>
          <w:b/>
          <w:lang w:eastAsia="en-ZA"/>
        </w:rPr>
        <w:instrText xml:space="preserve"> \* MERGEFORMAT </w:instrText>
      </w:r>
      <w:r w:rsidR="00056305" w:rsidRPr="00D84D38">
        <w:rPr>
          <w:rFonts w:ascii="Arial" w:eastAsia="Times New Roman" w:hAnsi="Arial" w:cs="Arial"/>
          <w:b/>
          <w:lang w:eastAsia="en-ZA"/>
        </w:rPr>
      </w:r>
      <w:r w:rsidR="00056305" w:rsidRPr="00D84D38">
        <w:rPr>
          <w:rFonts w:ascii="Arial" w:eastAsia="Times New Roman" w:hAnsi="Arial" w:cs="Arial"/>
          <w:b/>
          <w:lang w:eastAsia="en-ZA"/>
        </w:rPr>
        <w:fldChar w:fldCharType="separate"/>
      </w:r>
      <w:r w:rsidR="00910EAB" w:rsidRPr="00D84D38">
        <w:rPr>
          <w:rFonts w:ascii="Arial" w:eastAsia="Times New Roman" w:hAnsi="Arial" w:cs="Arial"/>
          <w:b/>
          <w:lang w:eastAsia="en-ZA"/>
        </w:rPr>
        <w:t>7.2</w:t>
      </w:r>
      <w:r w:rsidR="00056305" w:rsidRPr="00D84D38">
        <w:rPr>
          <w:rFonts w:ascii="Arial" w:eastAsia="Times New Roman" w:hAnsi="Arial" w:cs="Arial"/>
          <w:b/>
          <w:lang w:eastAsia="en-ZA"/>
        </w:rPr>
        <w:fldChar w:fldCharType="end"/>
      </w:r>
      <w:r w:rsidR="00056305" w:rsidRPr="00D84D38">
        <w:rPr>
          <w:rFonts w:ascii="Arial" w:eastAsia="Times New Roman" w:hAnsi="Arial" w:cs="Arial"/>
          <w:b/>
          <w:lang w:eastAsia="en-ZA"/>
        </w:rPr>
        <w:t xml:space="preserve"> </w:t>
      </w:r>
      <w:r w:rsidRPr="00D84D38">
        <w:rPr>
          <w:rFonts w:ascii="Arial" w:eastAsia="Times New Roman" w:hAnsi="Arial" w:cs="Arial"/>
          <w:lang w:eastAsia="en-ZA"/>
        </w:rPr>
        <w:t xml:space="preserve">below;  </w:t>
      </w:r>
    </w:p>
    <w:p w:rsidR="00520B7C" w:rsidRPr="00D84D38" w:rsidRDefault="00520B7C" w:rsidP="00BC2856">
      <w:pPr>
        <w:spacing w:after="0" w:line="240" w:lineRule="auto"/>
        <w:jc w:val="both"/>
        <w:rPr>
          <w:rFonts w:ascii="Arial" w:hAnsi="Arial" w:cs="Arial"/>
          <w:b/>
          <w:lang w:eastAsia="en-ZA"/>
        </w:rPr>
      </w:pPr>
    </w:p>
    <w:p w:rsidR="00E11F40"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 xml:space="preserve">“Applicable Law” </w:t>
      </w:r>
      <w:r w:rsidRPr="00D84D38">
        <w:rPr>
          <w:rFonts w:ascii="Arial" w:eastAsia="Times New Roman" w:hAnsi="Arial" w:cs="Arial"/>
          <w:lang w:eastAsia="en-ZA"/>
        </w:rPr>
        <w:t>means any of the following to the extent applicable to the Service Provider and where applicable, to SARS or the Services</w:t>
      </w:r>
      <w:r w:rsidR="008364D2" w:rsidRPr="00D84D38">
        <w:rPr>
          <w:rFonts w:ascii="Arial" w:eastAsia="Times New Roman" w:hAnsi="Arial" w:cs="Arial"/>
          <w:lang w:eastAsia="en-ZA"/>
        </w:rPr>
        <w:t>-</w:t>
      </w:r>
    </w:p>
    <w:p w:rsidR="00E11F40" w:rsidRPr="00D84D38" w:rsidRDefault="00E11F40" w:rsidP="00BC2856">
      <w:pPr>
        <w:spacing w:after="0" w:line="240" w:lineRule="auto"/>
        <w:jc w:val="both"/>
        <w:rPr>
          <w:rFonts w:ascii="Arial" w:eastAsia="Times New Roman" w:hAnsi="Arial" w:cs="Arial"/>
          <w:lang w:eastAsia="en-ZA"/>
        </w:rPr>
      </w:pPr>
    </w:p>
    <w:p w:rsidR="005A2C1D" w:rsidRPr="00D84D38" w:rsidRDefault="005A2C1D" w:rsidP="000C377A">
      <w:pPr>
        <w:pStyle w:val="ListParagraph"/>
        <w:widowControl w:val="0"/>
        <w:numPr>
          <w:ilvl w:val="0"/>
          <w:numId w:val="37"/>
        </w:numPr>
        <w:tabs>
          <w:tab w:val="left" w:pos="900"/>
          <w:tab w:val="left" w:pos="3119"/>
        </w:tabs>
        <w:spacing w:line="360" w:lineRule="auto"/>
        <w:ind w:left="3119" w:right="641" w:hanging="851"/>
        <w:jc w:val="both"/>
        <w:rPr>
          <w:rFonts w:ascii="Arial" w:hAnsi="Arial" w:cs="Arial"/>
          <w:lang w:eastAsia="en-ZA"/>
        </w:rPr>
      </w:pPr>
      <w:r w:rsidRPr="00D84D38">
        <w:rPr>
          <w:rFonts w:ascii="Arial" w:hAnsi="Arial" w:cs="Arial"/>
          <w:lang w:eastAsia="en-ZA"/>
        </w:rPr>
        <w:t>Any statute, regulation, policy, by-law, ordinance or subordinate legislation;</w:t>
      </w:r>
    </w:p>
    <w:p w:rsidR="005A2C1D" w:rsidRPr="00D84D38" w:rsidRDefault="005A2C1D" w:rsidP="000C377A">
      <w:pPr>
        <w:pStyle w:val="ListParagraph"/>
        <w:widowControl w:val="0"/>
        <w:numPr>
          <w:ilvl w:val="0"/>
          <w:numId w:val="37"/>
        </w:numPr>
        <w:tabs>
          <w:tab w:val="left" w:pos="900"/>
          <w:tab w:val="left" w:pos="3119"/>
        </w:tabs>
        <w:spacing w:line="360" w:lineRule="auto"/>
        <w:ind w:left="3119" w:right="641" w:hanging="851"/>
        <w:jc w:val="both"/>
        <w:rPr>
          <w:rFonts w:ascii="Arial" w:hAnsi="Arial" w:cs="Arial"/>
          <w:lang w:eastAsia="en-ZA"/>
        </w:rPr>
      </w:pPr>
      <w:r w:rsidRPr="00D84D38">
        <w:rPr>
          <w:rFonts w:ascii="Arial" w:hAnsi="Arial" w:cs="Arial"/>
          <w:lang w:eastAsia="en-ZA"/>
        </w:rPr>
        <w:t xml:space="preserve">The common law; </w:t>
      </w:r>
    </w:p>
    <w:p w:rsidR="005A2C1D" w:rsidRPr="00D84D38" w:rsidRDefault="005A2C1D" w:rsidP="000C377A">
      <w:pPr>
        <w:pStyle w:val="ListParagraph"/>
        <w:widowControl w:val="0"/>
        <w:numPr>
          <w:ilvl w:val="0"/>
          <w:numId w:val="37"/>
        </w:numPr>
        <w:tabs>
          <w:tab w:val="left" w:pos="900"/>
          <w:tab w:val="left" w:pos="3119"/>
        </w:tabs>
        <w:spacing w:line="360" w:lineRule="auto"/>
        <w:ind w:left="3119" w:right="641" w:hanging="851"/>
        <w:jc w:val="both"/>
        <w:rPr>
          <w:rFonts w:ascii="Arial" w:hAnsi="Arial" w:cs="Arial"/>
          <w:lang w:eastAsia="en-ZA"/>
        </w:rPr>
      </w:pPr>
      <w:r w:rsidRPr="00D84D38">
        <w:rPr>
          <w:rFonts w:ascii="Arial" w:hAnsi="Arial" w:cs="Arial"/>
          <w:lang w:eastAsia="en-ZA"/>
        </w:rPr>
        <w:t xml:space="preserve">Any binding court order, judgment or decree; </w:t>
      </w:r>
    </w:p>
    <w:p w:rsidR="005A2C1D" w:rsidRPr="00D84D38" w:rsidRDefault="005A2C1D" w:rsidP="000C377A">
      <w:pPr>
        <w:pStyle w:val="ListParagraph"/>
        <w:widowControl w:val="0"/>
        <w:numPr>
          <w:ilvl w:val="0"/>
          <w:numId w:val="37"/>
        </w:numPr>
        <w:tabs>
          <w:tab w:val="left" w:pos="900"/>
          <w:tab w:val="left" w:pos="3119"/>
        </w:tabs>
        <w:spacing w:line="360" w:lineRule="auto"/>
        <w:ind w:left="3119" w:right="641" w:hanging="851"/>
        <w:jc w:val="both"/>
        <w:rPr>
          <w:rFonts w:ascii="Arial" w:hAnsi="Arial" w:cs="Arial"/>
          <w:lang w:eastAsia="en-ZA"/>
        </w:rPr>
      </w:pPr>
      <w:r w:rsidRPr="00D84D38">
        <w:rPr>
          <w:rFonts w:ascii="Arial" w:hAnsi="Arial" w:cs="Arial"/>
          <w:lang w:eastAsia="en-ZA"/>
        </w:rPr>
        <w:t>Any applicable industry code of conduct, policy or standard enforceable by law; or</w:t>
      </w:r>
    </w:p>
    <w:p w:rsidR="00BC2856" w:rsidRPr="00D84D38" w:rsidRDefault="005A2C1D" w:rsidP="00BC2856">
      <w:pPr>
        <w:pStyle w:val="ListParagraph"/>
        <w:widowControl w:val="0"/>
        <w:numPr>
          <w:ilvl w:val="0"/>
          <w:numId w:val="37"/>
        </w:numPr>
        <w:tabs>
          <w:tab w:val="left" w:pos="900"/>
          <w:tab w:val="left" w:pos="3119"/>
        </w:tabs>
        <w:spacing w:line="360" w:lineRule="auto"/>
        <w:ind w:left="3119" w:right="641" w:hanging="851"/>
        <w:jc w:val="both"/>
        <w:rPr>
          <w:rFonts w:ascii="Arial" w:hAnsi="Arial" w:cs="Arial"/>
          <w:lang w:eastAsia="en-ZA"/>
        </w:rPr>
      </w:pPr>
      <w:r w:rsidRPr="00D84D38">
        <w:rPr>
          <w:rFonts w:ascii="Arial" w:hAnsi="Arial" w:cs="Arial"/>
          <w:lang w:eastAsia="en-ZA"/>
        </w:rPr>
        <w:t>Any applicable direction, policy or order that is given by a regulatory authority;</w:t>
      </w:r>
    </w:p>
    <w:p w:rsidR="00BC2856" w:rsidRPr="00D84D38" w:rsidRDefault="00BC2856" w:rsidP="00BC2856">
      <w:pPr>
        <w:spacing w:after="0" w:line="240" w:lineRule="auto"/>
        <w:jc w:val="both"/>
        <w:rPr>
          <w:rFonts w:ascii="Arial" w:hAnsi="Arial" w:cs="Arial"/>
          <w:lang w:eastAsia="en-ZA"/>
        </w:rPr>
      </w:pPr>
    </w:p>
    <w:p w:rsidR="005A2C1D" w:rsidRPr="00D84D38" w:rsidRDefault="005A2C1D" w:rsidP="008E117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“Business Day(s)”</w:t>
      </w:r>
      <w:r w:rsidRPr="00D84D38">
        <w:rPr>
          <w:rFonts w:ascii="Arial" w:eastAsia="Times New Roman" w:hAnsi="Arial" w:cs="Arial"/>
          <w:lang w:eastAsia="en-ZA"/>
        </w:rPr>
        <w:t xml:space="preserve"> means any day between and including Monday and Friday, except public holidays in South Africa;</w:t>
      </w:r>
    </w:p>
    <w:p w:rsidR="00AA023B" w:rsidRPr="00D84D38" w:rsidRDefault="00AA023B" w:rsidP="00BC2856">
      <w:pPr>
        <w:spacing w:after="0" w:line="240" w:lineRule="auto"/>
        <w:jc w:val="both"/>
        <w:rPr>
          <w:ins w:id="39" w:author="Modise Matekane" w:date="2018-10-11T08:40:00Z"/>
          <w:rFonts w:ascii="Arial" w:eastAsia="Times New Roman" w:hAnsi="Arial" w:cs="Arial"/>
          <w:lang w:eastAsia="en-ZA"/>
        </w:rPr>
      </w:pPr>
    </w:p>
    <w:p w:rsidR="00C415C8" w:rsidRPr="00D84D38" w:rsidRDefault="00C415C8" w:rsidP="00BC2856">
      <w:pPr>
        <w:spacing w:after="0" w:line="240" w:lineRule="auto"/>
        <w:jc w:val="both"/>
        <w:rPr>
          <w:ins w:id="40" w:author="Modise Matekane" w:date="2018-10-11T08:40:00Z"/>
          <w:rFonts w:ascii="Arial" w:eastAsia="Times New Roman" w:hAnsi="Arial" w:cs="Arial"/>
          <w:lang w:eastAsia="en-ZA"/>
        </w:rPr>
      </w:pPr>
    </w:p>
    <w:p w:rsidR="00C415C8" w:rsidRPr="00D84D38" w:rsidRDefault="00C415C8" w:rsidP="00BC2856">
      <w:pPr>
        <w:spacing w:after="0" w:line="240" w:lineRule="auto"/>
        <w:jc w:val="both"/>
        <w:rPr>
          <w:rFonts w:ascii="Arial" w:eastAsia="Times New Roman" w:hAnsi="Arial" w:cs="Arial"/>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D84D38">
        <w:rPr>
          <w:rFonts w:ascii="Arial" w:eastAsia="Times New Roman" w:hAnsi="Arial" w:cs="Arial"/>
          <w:b/>
          <w:lang w:eastAsia="en-ZA"/>
        </w:rPr>
        <w:lastRenderedPageBreak/>
        <w:t xml:space="preserve">“Effective Date” </w:t>
      </w:r>
      <w:r w:rsidRPr="00D84D38">
        <w:rPr>
          <w:rFonts w:ascii="Arial" w:eastAsia="Times New Roman" w:hAnsi="Arial" w:cs="Arial"/>
          <w:lang w:eastAsia="en-ZA"/>
        </w:rPr>
        <w:t>means</w:t>
      </w:r>
      <w:r w:rsidR="00CB0BD9" w:rsidRPr="00D84D38">
        <w:rPr>
          <w:rFonts w:ascii="Arial" w:eastAsia="Times New Roman" w:hAnsi="Arial" w:cs="Arial"/>
          <w:lang w:eastAsia="en-ZA"/>
        </w:rPr>
        <w:t xml:space="preserve"> </w:t>
      </w:r>
      <w:r w:rsidR="00CB0BD9" w:rsidRPr="00D84D38">
        <w:rPr>
          <w:rFonts w:ascii="Arial" w:eastAsia="Times New Roman" w:hAnsi="Arial" w:cs="Arial"/>
          <w:b/>
          <w:lang w:eastAsia="en-ZA"/>
        </w:rPr>
        <w:t>[TO BE ADDED]</w:t>
      </w:r>
      <w:r w:rsidRPr="00D84D38">
        <w:rPr>
          <w:rFonts w:ascii="Arial" w:eastAsia="Times New Roman" w:hAnsi="Arial" w:cs="Arial"/>
          <w:lang w:eastAsia="en-ZA"/>
        </w:rPr>
        <w:t>, irrespective of the signature date of this Agreement;</w:t>
      </w:r>
    </w:p>
    <w:p w:rsidR="00A0783E" w:rsidRPr="00D84D38" w:rsidRDefault="00A0783E" w:rsidP="00BC2856">
      <w:pPr>
        <w:spacing w:after="0" w:line="240" w:lineRule="auto"/>
        <w:jc w:val="both"/>
        <w:rPr>
          <w:rFonts w:ascii="Arial" w:eastAsia="Times New Roman" w:hAnsi="Arial" w:cs="Arial"/>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“Parties”</w:t>
      </w:r>
      <w:r w:rsidRPr="00D84D38">
        <w:rPr>
          <w:rFonts w:ascii="Arial" w:eastAsia="Times New Roman" w:hAnsi="Arial" w:cs="Arial"/>
          <w:lang w:eastAsia="en-ZA"/>
        </w:rPr>
        <w:t xml:space="preserve"> means SARS and the Service Provider and “Party” as the context requires is a reference to any one of them;</w:t>
      </w:r>
    </w:p>
    <w:p w:rsidR="00372FE8" w:rsidRPr="00D84D38" w:rsidRDefault="00372FE8" w:rsidP="00BC2856">
      <w:pPr>
        <w:spacing w:after="0" w:line="240" w:lineRule="auto"/>
        <w:jc w:val="both"/>
        <w:rPr>
          <w:rFonts w:ascii="Arial" w:eastAsia="Times New Roman" w:hAnsi="Arial" w:cs="Arial"/>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“PSIRA”</w:t>
      </w:r>
      <w:r w:rsidRPr="00D84D38">
        <w:rPr>
          <w:rFonts w:ascii="Arial" w:eastAsia="Times New Roman" w:hAnsi="Arial" w:cs="Arial"/>
          <w:lang w:eastAsia="en-ZA"/>
        </w:rPr>
        <w:t xml:space="preserve"> means the Private Security Industry Regulation Act, 2001 (Act No. 56 of 2001) or the authority established thereunder;</w:t>
      </w:r>
    </w:p>
    <w:p w:rsidR="006106A3" w:rsidRPr="00D84D38" w:rsidRDefault="006106A3" w:rsidP="00BC2856">
      <w:pPr>
        <w:spacing w:after="0" w:line="240" w:lineRule="auto"/>
        <w:jc w:val="both"/>
        <w:rPr>
          <w:rFonts w:ascii="Arial" w:eastAsia="Times New Roman" w:hAnsi="Arial" w:cs="Arial"/>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 xml:space="preserve">“RFP” </w:t>
      </w:r>
      <w:r w:rsidRPr="00D84D38">
        <w:rPr>
          <w:rFonts w:ascii="Arial" w:eastAsia="Times New Roman" w:hAnsi="Arial" w:cs="Arial"/>
          <w:lang w:eastAsia="en-ZA"/>
        </w:rPr>
        <w:t>subject to any contrary indication, is reference to SARS’s Request for Proposal</w:t>
      </w:r>
      <w:r w:rsidR="009959F4" w:rsidRPr="00D84D38">
        <w:rPr>
          <w:rFonts w:ascii="Arial" w:eastAsia="Times New Roman" w:hAnsi="Arial" w:cs="Arial"/>
          <w:lang w:eastAsia="en-ZA"/>
        </w:rPr>
        <w:t>s</w:t>
      </w:r>
      <w:r w:rsidRPr="00D84D38">
        <w:rPr>
          <w:rFonts w:ascii="Arial" w:eastAsia="Times New Roman" w:hAnsi="Arial" w:cs="Arial"/>
          <w:lang w:eastAsia="en-ZA"/>
        </w:rPr>
        <w:t xml:space="preserve"> </w:t>
      </w:r>
      <w:r w:rsidRPr="00D84D38">
        <w:rPr>
          <w:rFonts w:ascii="Arial" w:eastAsia="Times New Roman" w:hAnsi="Arial" w:cs="Arial"/>
          <w:b/>
          <w:lang w:eastAsia="en-ZA"/>
        </w:rPr>
        <w:t>No.</w:t>
      </w:r>
      <w:r w:rsidR="005B1129" w:rsidRPr="00D84D38">
        <w:rPr>
          <w:rFonts w:ascii="Arial" w:eastAsia="Times New Roman" w:hAnsi="Arial" w:cs="Arial"/>
          <w:b/>
          <w:lang w:eastAsia="en-ZA"/>
        </w:rPr>
        <w:t xml:space="preserve"> </w:t>
      </w:r>
      <w:r w:rsidR="00CB0BD9" w:rsidRPr="00D84D38">
        <w:rPr>
          <w:rFonts w:ascii="Arial" w:eastAsia="Times New Roman" w:hAnsi="Arial" w:cs="Arial"/>
          <w:b/>
          <w:lang w:eastAsia="en-ZA"/>
        </w:rPr>
        <w:t>60/2018</w:t>
      </w:r>
      <w:r w:rsidR="00E11F40" w:rsidRPr="00D84D38">
        <w:rPr>
          <w:rFonts w:ascii="Arial" w:eastAsia="Times New Roman" w:hAnsi="Arial" w:cs="Arial"/>
          <w:lang w:eastAsia="en-ZA"/>
        </w:rPr>
        <w:t xml:space="preserve"> </w:t>
      </w:r>
      <w:r w:rsidRPr="00D84D38">
        <w:rPr>
          <w:rFonts w:ascii="Arial" w:eastAsia="Times New Roman" w:hAnsi="Arial" w:cs="Arial"/>
          <w:lang w:eastAsia="en-ZA"/>
        </w:rPr>
        <w:t>for the provision of</w:t>
      </w:r>
      <w:r w:rsidR="005513C9" w:rsidRPr="00D84D38">
        <w:rPr>
          <w:rFonts w:ascii="Arial" w:eastAsia="Times New Roman" w:hAnsi="Arial" w:cs="Arial"/>
          <w:lang w:eastAsia="en-ZA"/>
        </w:rPr>
        <w:t xml:space="preserve"> t</w:t>
      </w:r>
      <w:r w:rsidR="00F34B62" w:rsidRPr="00D84D38">
        <w:rPr>
          <w:rFonts w:ascii="Arial" w:eastAsia="Times New Roman" w:hAnsi="Arial" w:cs="Arial"/>
          <w:lang w:eastAsia="en-ZA"/>
        </w:rPr>
        <w:t>he Services</w:t>
      </w:r>
      <w:r w:rsidR="00E51613" w:rsidRPr="00D84D38">
        <w:rPr>
          <w:rFonts w:ascii="Arial" w:eastAsia="Times New Roman" w:hAnsi="Arial" w:cs="Arial"/>
          <w:lang w:eastAsia="en-ZA"/>
        </w:rPr>
        <w:t>,</w:t>
      </w:r>
      <w:r w:rsidR="005513C9" w:rsidRPr="00D84D38">
        <w:rPr>
          <w:rFonts w:ascii="Arial" w:eastAsia="Times New Roman" w:hAnsi="Arial" w:cs="Arial"/>
          <w:lang w:eastAsia="en-ZA"/>
        </w:rPr>
        <w:t xml:space="preserve"> </w:t>
      </w:r>
      <w:r w:rsidR="009D7314" w:rsidRPr="00D84D38">
        <w:rPr>
          <w:rFonts w:ascii="Arial" w:eastAsia="Times New Roman" w:hAnsi="Arial" w:cs="Arial"/>
          <w:lang w:eastAsia="en-ZA"/>
        </w:rPr>
        <w:t xml:space="preserve">which </w:t>
      </w:r>
      <w:r w:rsidR="00E51613" w:rsidRPr="00D84D38">
        <w:rPr>
          <w:rFonts w:ascii="Arial" w:eastAsia="Times New Roman" w:hAnsi="Arial" w:cs="Arial"/>
          <w:lang w:eastAsia="en-ZA"/>
        </w:rPr>
        <w:t xml:space="preserve">is </w:t>
      </w:r>
      <w:r w:rsidR="00CB0BD9" w:rsidRPr="00D84D38">
        <w:rPr>
          <w:rFonts w:ascii="Arial" w:eastAsia="Times New Roman" w:hAnsi="Arial" w:cs="Arial"/>
          <w:lang w:eastAsia="en-ZA"/>
        </w:rPr>
        <w:t xml:space="preserve">incorporated herein by reference. </w:t>
      </w:r>
    </w:p>
    <w:p w:rsidR="006106A3" w:rsidRPr="00D84D38" w:rsidRDefault="006106A3" w:rsidP="00BC2856">
      <w:pPr>
        <w:spacing w:after="0" w:line="240" w:lineRule="auto"/>
        <w:jc w:val="both"/>
        <w:rPr>
          <w:rFonts w:ascii="Arial" w:eastAsia="Times New Roman" w:hAnsi="Arial" w:cs="Arial"/>
          <w:lang w:eastAsia="en-ZA"/>
        </w:rPr>
      </w:pPr>
    </w:p>
    <w:p w:rsidR="0046330B" w:rsidRPr="00D84D38" w:rsidRDefault="0046330B" w:rsidP="00C73BBA">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D84D38">
        <w:rPr>
          <w:rFonts w:ascii="Arial" w:hAnsi="Arial" w:cs="Arial"/>
        </w:rPr>
        <w:t>“</w:t>
      </w:r>
      <w:r w:rsidRPr="00D84D38">
        <w:rPr>
          <w:rFonts w:ascii="Arial" w:hAnsi="Arial" w:cs="Arial"/>
          <w:b/>
        </w:rPr>
        <w:t>SARS</w:t>
      </w:r>
      <w:r w:rsidRPr="00D84D38">
        <w:rPr>
          <w:rFonts w:ascii="Arial" w:hAnsi="Arial" w:cs="Arial"/>
        </w:rPr>
        <w:t xml:space="preserve">” means the </w:t>
      </w:r>
      <w:r w:rsidRPr="00D84D38">
        <w:rPr>
          <w:rFonts w:ascii="Arial" w:hAnsi="Arial" w:cs="Arial"/>
          <w:b/>
        </w:rPr>
        <w:t>SOUTH AFRICAN REVENUE SERVICE</w:t>
      </w:r>
      <w:r w:rsidRPr="00D84D38">
        <w:rPr>
          <w:rFonts w:ascii="Arial" w:hAnsi="Arial" w:cs="Arial"/>
        </w:rPr>
        <w:t>, an organ of state within the public administration but outside the public service established in terms of Section 2 of the South African Revenue Service Act, 1997 (Act No. 34 of 1997), with its principal address at 299 Bronkhorst Street, Nieuw Muckleneuk, Pretoria;</w:t>
      </w:r>
    </w:p>
    <w:p w:rsidR="0046330B" w:rsidRPr="00D84D38" w:rsidRDefault="0046330B" w:rsidP="00BC2856">
      <w:pPr>
        <w:spacing w:after="0" w:line="240" w:lineRule="auto"/>
        <w:jc w:val="both"/>
        <w:rPr>
          <w:rFonts w:ascii="Arial" w:hAnsi="Arial" w:cs="Arial"/>
          <w:b/>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 xml:space="preserve">“SARS’s </w:t>
      </w:r>
      <w:r w:rsidR="00311D18" w:rsidRPr="00D84D38">
        <w:rPr>
          <w:rFonts w:ascii="Arial" w:eastAsia="Times New Roman" w:hAnsi="Arial" w:cs="Arial"/>
          <w:b/>
          <w:lang w:eastAsia="en-ZA"/>
        </w:rPr>
        <w:t>Designated</w:t>
      </w:r>
      <w:r w:rsidRPr="00D84D38">
        <w:rPr>
          <w:rFonts w:ascii="Arial" w:eastAsia="Times New Roman" w:hAnsi="Arial" w:cs="Arial"/>
          <w:b/>
          <w:lang w:eastAsia="en-ZA"/>
        </w:rPr>
        <w:t xml:space="preserve"> Representative”</w:t>
      </w:r>
      <w:r w:rsidRPr="00D84D38">
        <w:rPr>
          <w:rFonts w:ascii="Arial" w:eastAsia="Times New Roman" w:hAnsi="Arial" w:cs="Arial"/>
          <w:lang w:eastAsia="en-ZA"/>
        </w:rPr>
        <w:t xml:space="preserve"> means the SARS employee designated</w:t>
      </w:r>
      <w:r w:rsidR="00012B63" w:rsidRPr="00D84D38">
        <w:rPr>
          <w:rFonts w:ascii="Arial" w:eastAsia="Times New Roman" w:hAnsi="Arial" w:cs="Arial"/>
          <w:lang w:eastAsia="en-ZA"/>
        </w:rPr>
        <w:t xml:space="preserve"> </w:t>
      </w:r>
      <w:r w:rsidRPr="00D84D38">
        <w:rPr>
          <w:rFonts w:ascii="Arial" w:eastAsia="Times New Roman" w:hAnsi="Arial" w:cs="Arial"/>
          <w:lang w:eastAsia="en-ZA"/>
        </w:rPr>
        <w:t>/</w:t>
      </w:r>
      <w:r w:rsidR="00012B63" w:rsidRPr="00D84D38">
        <w:rPr>
          <w:rFonts w:ascii="Arial" w:eastAsia="Times New Roman" w:hAnsi="Arial" w:cs="Arial"/>
          <w:lang w:eastAsia="en-ZA"/>
        </w:rPr>
        <w:t xml:space="preserve"> </w:t>
      </w:r>
      <w:r w:rsidRPr="00D84D38">
        <w:rPr>
          <w:rFonts w:ascii="Arial" w:eastAsia="Times New Roman" w:hAnsi="Arial" w:cs="Arial"/>
          <w:lang w:eastAsia="en-ZA"/>
        </w:rPr>
        <w:t>appointed in terms of this Agreement</w:t>
      </w:r>
      <w:r w:rsidR="00B778DE" w:rsidRPr="00D84D38">
        <w:rPr>
          <w:rFonts w:ascii="Arial" w:eastAsia="Times New Roman" w:hAnsi="Arial" w:cs="Arial"/>
          <w:lang w:eastAsia="en-ZA"/>
        </w:rPr>
        <w:t>,</w:t>
      </w:r>
      <w:r w:rsidRPr="00D84D38">
        <w:rPr>
          <w:rFonts w:ascii="Arial" w:eastAsia="Times New Roman" w:hAnsi="Arial" w:cs="Arial"/>
          <w:lang w:eastAsia="en-ZA"/>
        </w:rPr>
        <w:t xml:space="preserve"> </w:t>
      </w:r>
      <w:r w:rsidR="00B778DE" w:rsidRPr="00D84D38">
        <w:rPr>
          <w:rFonts w:ascii="Arial" w:eastAsia="Times New Roman" w:hAnsi="Arial" w:cs="Arial"/>
          <w:lang w:eastAsia="en-ZA"/>
        </w:rPr>
        <w:t xml:space="preserve">or his/her appointed delegate, </w:t>
      </w:r>
      <w:r w:rsidRPr="00D84D38">
        <w:rPr>
          <w:rFonts w:ascii="Arial" w:eastAsia="Times New Roman" w:hAnsi="Arial" w:cs="Arial"/>
          <w:lang w:eastAsia="en-ZA"/>
        </w:rPr>
        <w:t>as the person who will interface with the Service Provider on all matters relating to the general administration of this Agreement</w:t>
      </w:r>
      <w:r w:rsidR="00B778DE" w:rsidRPr="00D84D38">
        <w:rPr>
          <w:rFonts w:ascii="Arial" w:eastAsia="Times New Roman" w:hAnsi="Arial" w:cs="Arial"/>
          <w:lang w:eastAsia="en-ZA"/>
        </w:rPr>
        <w:t>, who will manage the overall performance of the Service Provider</w:t>
      </w:r>
      <w:r w:rsidR="00933797" w:rsidRPr="00D84D38">
        <w:rPr>
          <w:rFonts w:ascii="Arial" w:hAnsi="Arial" w:cs="Arial"/>
        </w:rPr>
        <w:t xml:space="preserve"> </w:t>
      </w:r>
      <w:r w:rsidR="00B866D0" w:rsidRPr="00D84D38">
        <w:rPr>
          <w:rFonts w:ascii="Arial" w:hAnsi="Arial" w:cs="Arial"/>
        </w:rPr>
        <w:t xml:space="preserve">over the contract term </w:t>
      </w:r>
      <w:r w:rsidR="00933797" w:rsidRPr="00D84D38">
        <w:rPr>
          <w:rFonts w:ascii="Arial" w:hAnsi="Arial" w:cs="Arial"/>
        </w:rPr>
        <w:t xml:space="preserve">and </w:t>
      </w:r>
      <w:r w:rsidR="00933797" w:rsidRPr="00D84D38">
        <w:rPr>
          <w:rFonts w:ascii="Arial" w:eastAsia="Times New Roman" w:hAnsi="Arial" w:cs="Arial"/>
          <w:lang w:eastAsia="en-ZA"/>
        </w:rPr>
        <w:t>to whom all communications regarding this Agreement must be addressed</w:t>
      </w:r>
      <w:r w:rsidRPr="00D84D38">
        <w:rPr>
          <w:rFonts w:ascii="Arial" w:eastAsia="Times New Roman" w:hAnsi="Arial" w:cs="Arial"/>
          <w:lang w:eastAsia="en-ZA"/>
        </w:rPr>
        <w:t xml:space="preserve">; </w:t>
      </w:r>
    </w:p>
    <w:p w:rsidR="00E765E5" w:rsidRPr="00D84D38" w:rsidRDefault="00E765E5" w:rsidP="00BC2856">
      <w:pPr>
        <w:spacing w:after="0" w:line="240" w:lineRule="auto"/>
        <w:jc w:val="both"/>
        <w:rPr>
          <w:rFonts w:ascii="Arial" w:eastAsia="Times New Roman" w:hAnsi="Arial" w:cs="Arial"/>
          <w:lang w:eastAsia="en-ZA"/>
        </w:rPr>
      </w:pPr>
    </w:p>
    <w:p w:rsidR="00681EB0" w:rsidRPr="00D84D38" w:rsidRDefault="00681EB0"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“SARS Sites”</w:t>
      </w:r>
      <w:r w:rsidRPr="00D84D38">
        <w:rPr>
          <w:rFonts w:ascii="Arial" w:eastAsia="Times New Roman" w:hAnsi="Arial" w:cs="Arial"/>
          <w:lang w:eastAsia="en-ZA"/>
        </w:rPr>
        <w:t xml:space="preserve"> means the SARS offices and/or </w:t>
      </w:r>
      <w:r w:rsidR="00F34B62" w:rsidRPr="00D84D38">
        <w:rPr>
          <w:rFonts w:ascii="Arial" w:eastAsia="Times New Roman" w:hAnsi="Arial" w:cs="Arial"/>
          <w:lang w:eastAsia="en-ZA"/>
        </w:rPr>
        <w:t xml:space="preserve">premises set out in </w:t>
      </w:r>
      <w:r w:rsidR="00CB0BD9" w:rsidRPr="00D84D38">
        <w:rPr>
          <w:rFonts w:ascii="Arial" w:eastAsia="Times New Roman" w:hAnsi="Arial" w:cs="Arial"/>
          <w:b/>
          <w:lang w:eastAsia="en-ZA"/>
        </w:rPr>
        <w:t>[TO BE ADDED]</w:t>
      </w:r>
      <w:r w:rsidR="00E765E5" w:rsidRPr="00D84D38">
        <w:rPr>
          <w:rFonts w:ascii="Arial" w:eastAsia="Times New Roman" w:hAnsi="Arial" w:cs="Arial"/>
          <w:b/>
          <w:lang w:eastAsia="en-ZA"/>
        </w:rPr>
        <w:t xml:space="preserve"> </w:t>
      </w:r>
      <w:r w:rsidR="00F976D8" w:rsidRPr="00D84D38">
        <w:rPr>
          <w:rFonts w:ascii="Arial" w:eastAsia="Times New Roman" w:hAnsi="Arial" w:cs="Arial"/>
          <w:lang w:eastAsia="en-ZA"/>
        </w:rPr>
        <w:t xml:space="preserve">hereto. SARS reserves the right to add to and/or remove an office and/or premise </w:t>
      </w:r>
      <w:r w:rsidR="00EC7CE7" w:rsidRPr="00D84D38">
        <w:rPr>
          <w:rFonts w:ascii="Arial" w:eastAsia="Times New Roman" w:hAnsi="Arial" w:cs="Arial"/>
          <w:lang w:eastAsia="en-ZA"/>
        </w:rPr>
        <w:t>from</w:t>
      </w:r>
      <w:r w:rsidR="00F976D8" w:rsidRPr="00D84D38">
        <w:rPr>
          <w:rFonts w:ascii="Arial" w:eastAsia="Times New Roman" w:hAnsi="Arial" w:cs="Arial"/>
          <w:lang w:eastAsia="en-ZA"/>
        </w:rPr>
        <w:t xml:space="preserve"> </w:t>
      </w:r>
      <w:r w:rsidR="00CB0BD9" w:rsidRPr="00D84D38">
        <w:rPr>
          <w:rFonts w:ascii="Arial" w:eastAsia="Times New Roman" w:hAnsi="Arial" w:cs="Arial"/>
          <w:b/>
          <w:lang w:eastAsia="en-ZA"/>
        </w:rPr>
        <w:t>[TO BE ADDED]</w:t>
      </w:r>
      <w:r w:rsidR="00EC7CE7" w:rsidRPr="00D84D38">
        <w:rPr>
          <w:rFonts w:ascii="Arial" w:eastAsia="Times New Roman" w:hAnsi="Arial" w:cs="Arial"/>
          <w:b/>
          <w:lang w:eastAsia="en-ZA"/>
        </w:rPr>
        <w:t>,</w:t>
      </w:r>
      <w:r w:rsidR="00F976D8" w:rsidRPr="00D84D38">
        <w:rPr>
          <w:rFonts w:ascii="Arial" w:eastAsia="Times New Roman" w:hAnsi="Arial" w:cs="Arial"/>
          <w:b/>
          <w:lang w:eastAsia="en-ZA"/>
        </w:rPr>
        <w:t xml:space="preserve"> </w:t>
      </w:r>
      <w:r w:rsidR="00F976D8" w:rsidRPr="00D84D38">
        <w:rPr>
          <w:rFonts w:ascii="Arial" w:eastAsia="Times New Roman" w:hAnsi="Arial" w:cs="Arial"/>
          <w:lang w:eastAsia="en-ZA"/>
        </w:rPr>
        <w:t>in which event the consideration payable to the Service Provider</w:t>
      </w:r>
      <w:r w:rsidR="00B91A13" w:rsidRPr="00D84D38">
        <w:rPr>
          <w:rFonts w:ascii="Arial" w:eastAsia="Times New Roman" w:hAnsi="Arial" w:cs="Arial"/>
          <w:lang w:eastAsia="en-ZA"/>
        </w:rPr>
        <w:t xml:space="preserve"> shall be adjusted accordingly;</w:t>
      </w:r>
      <w:r w:rsidR="00F976D8" w:rsidRPr="00D84D38">
        <w:rPr>
          <w:rFonts w:ascii="Arial" w:eastAsia="Times New Roman" w:hAnsi="Arial" w:cs="Arial"/>
          <w:lang w:eastAsia="en-ZA"/>
        </w:rPr>
        <w:t xml:space="preserve"> </w:t>
      </w:r>
      <w:r w:rsidR="00F34B62" w:rsidRPr="00D84D38">
        <w:rPr>
          <w:rFonts w:ascii="Arial" w:eastAsia="Times New Roman" w:hAnsi="Arial" w:cs="Arial"/>
          <w:lang w:eastAsia="en-ZA"/>
        </w:rPr>
        <w:t xml:space="preserve"> </w:t>
      </w:r>
    </w:p>
    <w:p w:rsidR="00F34B62" w:rsidRPr="00D84D38" w:rsidRDefault="00F34B62" w:rsidP="00BC2856">
      <w:pPr>
        <w:spacing w:after="0" w:line="240" w:lineRule="auto"/>
        <w:jc w:val="both"/>
        <w:rPr>
          <w:rFonts w:ascii="Arial" w:eastAsia="Times New Roman" w:hAnsi="Arial" w:cs="Arial"/>
          <w:lang w:eastAsia="en-ZA"/>
        </w:rPr>
      </w:pPr>
    </w:p>
    <w:p w:rsidR="00E51613" w:rsidRPr="00D84D38" w:rsidRDefault="00E51613"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D84D38">
        <w:rPr>
          <w:rFonts w:ascii="Arial" w:hAnsi="Arial" w:cs="Arial"/>
          <w:b/>
        </w:rPr>
        <w:t>“Services”</w:t>
      </w:r>
      <w:r w:rsidRPr="00D84D38">
        <w:rPr>
          <w:rFonts w:ascii="Arial" w:hAnsi="Arial" w:cs="Arial"/>
        </w:rPr>
        <w:t xml:space="preserve"> means the provision by the Service Provider of Assets-in-Transit Services </w:t>
      </w:r>
      <w:r w:rsidRPr="00D84D38">
        <w:rPr>
          <w:rFonts w:ascii="Arial" w:eastAsia="Times New Roman" w:hAnsi="Arial" w:cs="Arial"/>
          <w:lang w:val="en-GB" w:eastAsia="en-GB"/>
        </w:rPr>
        <w:t xml:space="preserve">as contemplated in </w:t>
      </w:r>
      <w:r w:rsidR="001E5345" w:rsidRPr="00D84D38">
        <w:rPr>
          <w:rFonts w:ascii="Arial" w:eastAsia="Times New Roman" w:hAnsi="Arial" w:cs="Arial"/>
          <w:b/>
          <w:lang w:val="en-GB" w:eastAsia="en-GB"/>
        </w:rPr>
        <w:t xml:space="preserve">RPF </w:t>
      </w:r>
      <w:r w:rsidRPr="00D84D38">
        <w:rPr>
          <w:rFonts w:ascii="Arial" w:eastAsia="Times New Roman" w:hAnsi="Arial" w:cs="Arial"/>
          <w:b/>
          <w:lang w:val="en-GB" w:eastAsia="en-GB"/>
        </w:rPr>
        <w:t>60/2018</w:t>
      </w:r>
      <w:r w:rsidRPr="00D84D38">
        <w:rPr>
          <w:rFonts w:ascii="Arial" w:eastAsia="Times New Roman" w:hAnsi="Arial" w:cs="Arial"/>
          <w:lang w:val="en-GB" w:eastAsia="en-GB"/>
        </w:rPr>
        <w:t>, and in this Agreement, and includes those services, functions or responsibilities not specifically mentioned herein but which are reasonably and necessarily required for the proper performance and provision of the Services;</w:t>
      </w:r>
      <w:r w:rsidRPr="00D84D38">
        <w:rPr>
          <w:rFonts w:ascii="Arial" w:eastAsia="Times New Roman" w:hAnsi="Arial" w:cs="Arial"/>
          <w:b/>
          <w:lang w:eastAsia="en-ZA"/>
        </w:rPr>
        <w:t xml:space="preserve"> </w:t>
      </w:r>
    </w:p>
    <w:p w:rsidR="001E3555" w:rsidRPr="00D84D38" w:rsidRDefault="001E3555" w:rsidP="00C415C8">
      <w:pPr>
        <w:pStyle w:val="ListParagraph"/>
        <w:rPr>
          <w:rFonts w:ascii="Arial" w:hAnsi="Arial" w:cs="Arial"/>
          <w:b/>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lastRenderedPageBreak/>
        <w:t>“Service Level”</w:t>
      </w:r>
      <w:r w:rsidRPr="00D84D38">
        <w:rPr>
          <w:rFonts w:ascii="Arial" w:eastAsia="Times New Roman" w:hAnsi="Arial" w:cs="Arial"/>
          <w:lang w:eastAsia="en-ZA"/>
        </w:rPr>
        <w:t xml:space="preserve"> means the minimum performance standard of compliance which must be met by the Service Provider when rendering the Services</w:t>
      </w:r>
      <w:r w:rsidR="0065695D" w:rsidRPr="00D84D38">
        <w:rPr>
          <w:rFonts w:ascii="Arial" w:eastAsia="Times New Roman" w:hAnsi="Arial" w:cs="Arial"/>
          <w:lang w:eastAsia="en-ZA"/>
        </w:rPr>
        <w:t xml:space="preserve">, a stipulated in </w:t>
      </w:r>
      <w:r w:rsidR="0065695D" w:rsidRPr="00D84D38">
        <w:rPr>
          <w:rFonts w:ascii="Arial" w:eastAsia="Times New Roman" w:hAnsi="Arial" w:cs="Arial"/>
          <w:b/>
          <w:lang w:eastAsia="en-ZA"/>
        </w:rPr>
        <w:t>Annexure D</w:t>
      </w:r>
      <w:r w:rsidR="0065695D" w:rsidRPr="00D84D38">
        <w:rPr>
          <w:rFonts w:ascii="Arial" w:eastAsia="Times New Roman" w:hAnsi="Arial" w:cs="Arial"/>
          <w:lang w:eastAsia="en-ZA"/>
        </w:rPr>
        <w:t xml:space="preserve"> of the RFP</w:t>
      </w:r>
      <w:r w:rsidRPr="00D84D38">
        <w:rPr>
          <w:rFonts w:ascii="Arial" w:eastAsia="Times New Roman" w:hAnsi="Arial" w:cs="Arial"/>
          <w:lang w:eastAsia="en-ZA"/>
        </w:rPr>
        <w:t>;</w:t>
      </w:r>
    </w:p>
    <w:p w:rsidR="001820A1" w:rsidRPr="00D84D38" w:rsidRDefault="001820A1" w:rsidP="00BC2856">
      <w:pPr>
        <w:spacing w:after="0" w:line="240" w:lineRule="auto"/>
        <w:jc w:val="both"/>
        <w:rPr>
          <w:rFonts w:ascii="Arial" w:hAnsi="Arial" w:cs="Arial"/>
          <w:lang w:eastAsia="en-ZA"/>
        </w:rPr>
      </w:pPr>
    </w:p>
    <w:p w:rsidR="00E56BA5" w:rsidRPr="00D84D38" w:rsidRDefault="001820A1" w:rsidP="00B1620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 xml:space="preserve">“Service Level Failure” </w:t>
      </w:r>
      <w:r w:rsidRPr="00D84D38">
        <w:rPr>
          <w:rFonts w:ascii="Arial" w:eastAsia="Times New Roman" w:hAnsi="Arial" w:cs="Arial"/>
          <w:lang w:eastAsia="en-ZA"/>
        </w:rPr>
        <w:t>means a failure to attain a prescribed Service Level, which will entitle SARS to levy a financial penalty</w:t>
      </w:r>
      <w:r w:rsidR="00EC7CE7" w:rsidRPr="00D84D38">
        <w:rPr>
          <w:rFonts w:ascii="Arial" w:eastAsia="Times New Roman" w:hAnsi="Arial" w:cs="Arial"/>
          <w:lang w:eastAsia="en-ZA"/>
        </w:rPr>
        <w:t xml:space="preserve">. </w:t>
      </w:r>
    </w:p>
    <w:p w:rsidR="00E56BA5" w:rsidRPr="00D84D38" w:rsidRDefault="00E56BA5" w:rsidP="00BC2856">
      <w:pPr>
        <w:spacing w:after="0" w:line="240" w:lineRule="auto"/>
        <w:jc w:val="both"/>
        <w:rPr>
          <w:rFonts w:ascii="Arial" w:eastAsia="Times New Roman" w:hAnsi="Arial" w:cs="Arial"/>
          <w:lang w:eastAsia="en-ZA"/>
        </w:rPr>
      </w:pPr>
    </w:p>
    <w:p w:rsidR="00681EB0" w:rsidRPr="00D84D38" w:rsidRDefault="00681EB0" w:rsidP="004B582B">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D84D38">
        <w:rPr>
          <w:rFonts w:ascii="Arial" w:eastAsia="Times New Roman" w:hAnsi="Arial" w:cs="Arial"/>
          <w:b/>
          <w:lang w:eastAsia="en-ZA"/>
        </w:rPr>
        <w:t>“Service Provider”</w:t>
      </w:r>
      <w:r w:rsidRPr="00D84D38">
        <w:rPr>
          <w:rFonts w:ascii="Arial" w:eastAsia="Times New Roman" w:hAnsi="Arial" w:cs="Arial"/>
          <w:lang w:eastAsia="en-ZA"/>
        </w:rPr>
        <w:t xml:space="preserve"> means</w:t>
      </w:r>
      <w:r w:rsidR="00D53AF0" w:rsidRPr="00D84D38">
        <w:rPr>
          <w:rFonts w:ascii="Arial" w:eastAsia="Times New Roman" w:hAnsi="Arial" w:cs="Arial"/>
          <w:lang w:eastAsia="en-ZA"/>
        </w:rPr>
        <w:t xml:space="preserve"> </w:t>
      </w:r>
      <w:r w:rsidR="00CB0BD9" w:rsidRPr="00D84D38">
        <w:rPr>
          <w:rFonts w:ascii="Arial" w:eastAsia="Times New Roman" w:hAnsi="Arial" w:cs="Arial"/>
          <w:b/>
          <w:lang w:eastAsia="en-ZA"/>
        </w:rPr>
        <w:t xml:space="preserve">[TO BE ADDED] </w:t>
      </w:r>
      <w:r w:rsidR="00D53AF0" w:rsidRPr="00D84D38">
        <w:rPr>
          <w:rFonts w:ascii="Arial" w:eastAsia="Times New Roman" w:hAnsi="Arial" w:cs="Arial"/>
          <w:lang w:eastAsia="en-ZA"/>
        </w:rPr>
        <w:t>a company with limited liability incorporated in accordance with the Laws of South Africa with registration number</w:t>
      </w:r>
      <w:r w:rsidR="004B582B" w:rsidRPr="00D84D38">
        <w:rPr>
          <w:rFonts w:ascii="Arial" w:eastAsia="Times New Roman" w:hAnsi="Arial" w:cs="Arial"/>
          <w:lang w:eastAsia="en-ZA"/>
        </w:rPr>
        <w:t xml:space="preserve"> </w:t>
      </w:r>
      <w:r w:rsidR="00CB0BD9" w:rsidRPr="00D84D38">
        <w:rPr>
          <w:rFonts w:ascii="Arial" w:eastAsia="Times New Roman" w:hAnsi="Arial" w:cs="Arial"/>
          <w:b/>
          <w:lang w:eastAsia="en-ZA"/>
        </w:rPr>
        <w:t xml:space="preserve">[TO BE ADDED] </w:t>
      </w:r>
      <w:r w:rsidR="00D53AF0" w:rsidRPr="00D84D38">
        <w:rPr>
          <w:rFonts w:ascii="Arial" w:eastAsia="Times New Roman" w:hAnsi="Arial" w:cs="Arial"/>
          <w:lang w:eastAsia="en-ZA"/>
        </w:rPr>
        <w:t>and with its place of business</w:t>
      </w:r>
      <w:r w:rsidR="00D53AF0" w:rsidRPr="00D84D38">
        <w:rPr>
          <w:rFonts w:ascii="Arial" w:eastAsia="Times New Roman" w:hAnsi="Arial" w:cs="Arial"/>
          <w:b/>
          <w:bCs/>
          <w:lang w:eastAsia="en-ZA"/>
        </w:rPr>
        <w:t xml:space="preserve"> </w:t>
      </w:r>
      <w:r w:rsidR="00D53AF0" w:rsidRPr="00D84D38">
        <w:rPr>
          <w:rFonts w:ascii="Arial" w:eastAsia="Times New Roman" w:hAnsi="Arial" w:cs="Arial"/>
          <w:bCs/>
          <w:lang w:eastAsia="en-ZA"/>
        </w:rPr>
        <w:t xml:space="preserve">at </w:t>
      </w:r>
      <w:r w:rsidR="00CB0BD9" w:rsidRPr="00D84D38">
        <w:rPr>
          <w:rFonts w:ascii="Arial" w:eastAsia="Times New Roman" w:hAnsi="Arial" w:cs="Arial"/>
          <w:b/>
          <w:lang w:eastAsia="en-ZA"/>
        </w:rPr>
        <w:t>[TO BE ADDED]</w:t>
      </w:r>
      <w:r w:rsidR="000F7780" w:rsidRPr="00D84D38">
        <w:rPr>
          <w:rFonts w:ascii="Arial" w:eastAsia="Times New Roman" w:hAnsi="Arial" w:cs="Arial"/>
          <w:bCs/>
          <w:lang w:eastAsia="en-ZA"/>
        </w:rPr>
        <w:t>;</w:t>
      </w:r>
    </w:p>
    <w:p w:rsidR="00681EB0" w:rsidRPr="00D84D38" w:rsidRDefault="00681EB0" w:rsidP="00BC2856">
      <w:pPr>
        <w:spacing w:after="0" w:line="240" w:lineRule="auto"/>
        <w:jc w:val="both"/>
        <w:rPr>
          <w:rFonts w:ascii="Arial" w:hAnsi="Arial" w:cs="Arial"/>
          <w:b/>
          <w:lang w:eastAsia="en-ZA"/>
        </w:rPr>
      </w:pPr>
    </w:p>
    <w:p w:rsidR="005A2C1D" w:rsidRPr="00D84D38" w:rsidRDefault="005A2C1D" w:rsidP="00C73BBA">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D84D38">
        <w:rPr>
          <w:rFonts w:ascii="Arial" w:eastAsia="Times New Roman" w:hAnsi="Arial" w:cs="Arial"/>
          <w:b/>
          <w:lang w:eastAsia="en-ZA"/>
        </w:rPr>
        <w:t>“Service Provider’s Personnel”</w:t>
      </w:r>
      <w:r w:rsidRPr="00D84D38">
        <w:rPr>
          <w:rFonts w:ascii="Arial" w:eastAsia="Times New Roman" w:hAnsi="Arial" w:cs="Arial"/>
          <w:lang w:eastAsia="en-ZA"/>
        </w:rPr>
        <w:t xml:space="preserve"> means any staff</w:t>
      </w:r>
      <w:r w:rsidR="0048147B" w:rsidRPr="00D84D38">
        <w:rPr>
          <w:rFonts w:ascii="Arial" w:eastAsia="Times New Roman" w:hAnsi="Arial" w:cs="Arial"/>
          <w:lang w:eastAsia="en-ZA"/>
        </w:rPr>
        <w:t xml:space="preserve">, entity, institution or person engaged or </w:t>
      </w:r>
      <w:r w:rsidRPr="00D84D38">
        <w:rPr>
          <w:rFonts w:ascii="Arial" w:eastAsia="Times New Roman" w:hAnsi="Arial" w:cs="Arial"/>
          <w:lang w:eastAsia="en-ZA"/>
        </w:rPr>
        <w:t xml:space="preserve">employed by or on behalf of the Service Provider </w:t>
      </w:r>
      <w:r w:rsidR="0041362F" w:rsidRPr="00D84D38">
        <w:rPr>
          <w:rFonts w:ascii="Arial" w:eastAsia="Times New Roman" w:hAnsi="Arial" w:cs="Arial"/>
          <w:lang w:eastAsia="en-ZA"/>
        </w:rPr>
        <w:t>to provide the Services</w:t>
      </w:r>
      <w:r w:rsidRPr="00D84D38">
        <w:rPr>
          <w:rFonts w:ascii="Arial" w:eastAsia="Times New Roman" w:hAnsi="Arial" w:cs="Arial"/>
          <w:lang w:eastAsia="en-ZA"/>
        </w:rPr>
        <w:t xml:space="preserve">; </w:t>
      </w:r>
      <w:r w:rsidR="001E3555" w:rsidRPr="00D84D38">
        <w:rPr>
          <w:rFonts w:ascii="Arial" w:eastAsia="Times New Roman" w:hAnsi="Arial" w:cs="Arial"/>
          <w:lang w:eastAsia="en-ZA"/>
        </w:rPr>
        <w:t>and</w:t>
      </w:r>
    </w:p>
    <w:p w:rsidR="008266E5" w:rsidRPr="00D84D38" w:rsidRDefault="008266E5" w:rsidP="00BC2856">
      <w:pPr>
        <w:spacing w:after="0" w:line="240" w:lineRule="auto"/>
        <w:jc w:val="both"/>
        <w:rPr>
          <w:rFonts w:ascii="Arial" w:hAnsi="Arial" w:cs="Arial"/>
        </w:rPr>
      </w:pPr>
    </w:p>
    <w:p w:rsidR="00520B7C" w:rsidRPr="00D84D38" w:rsidRDefault="0052503D" w:rsidP="00C73BBA">
      <w:pPr>
        <w:widowControl w:val="0"/>
        <w:numPr>
          <w:ilvl w:val="2"/>
          <w:numId w:val="8"/>
        </w:numPr>
        <w:tabs>
          <w:tab w:val="left" w:pos="900"/>
          <w:tab w:val="left" w:pos="2268"/>
        </w:tabs>
        <w:spacing w:after="0" w:line="360" w:lineRule="auto"/>
        <w:ind w:left="2268" w:right="641" w:hanging="850"/>
        <w:jc w:val="both"/>
        <w:rPr>
          <w:rFonts w:ascii="Arial" w:hAnsi="Arial" w:cs="Arial"/>
          <w:lang w:eastAsia="en-ZA"/>
        </w:rPr>
      </w:pPr>
      <w:r w:rsidRPr="00D84D38">
        <w:rPr>
          <w:rFonts w:ascii="Arial" w:hAnsi="Arial" w:cs="Arial"/>
        </w:rPr>
        <w:t>“</w:t>
      </w:r>
      <w:r w:rsidRPr="00D84D38">
        <w:rPr>
          <w:rFonts w:ascii="Arial" w:hAnsi="Arial" w:cs="Arial"/>
          <w:b/>
        </w:rPr>
        <w:t>VAT</w:t>
      </w:r>
      <w:r w:rsidRPr="00D84D38">
        <w:rPr>
          <w:rFonts w:ascii="Arial" w:hAnsi="Arial" w:cs="Arial"/>
        </w:rPr>
        <w:t>” means Value-Added Tax levied in terms of the Value-Added Tax Act, 1991 (Act No. 89 of 1991).</w:t>
      </w:r>
    </w:p>
    <w:p w:rsidR="00520B7C" w:rsidRPr="00D84D38" w:rsidRDefault="00520B7C" w:rsidP="00BC2856">
      <w:pPr>
        <w:spacing w:after="0" w:line="240" w:lineRule="auto"/>
        <w:jc w:val="both"/>
        <w:rPr>
          <w:rFonts w:ascii="Arial" w:hAnsi="Arial" w:cs="Arial"/>
          <w:lang w:eastAsia="en-ZA"/>
        </w:rPr>
      </w:pPr>
    </w:p>
    <w:p w:rsidR="00682F89" w:rsidRPr="00D84D38" w:rsidRDefault="001B4B32" w:rsidP="00D84D38">
      <w:pPr>
        <w:pStyle w:val="Heading3"/>
      </w:pPr>
      <w:bookmarkStart w:id="41" w:name="_Toc390933254"/>
      <w:r w:rsidRPr="00D84D38">
        <w:t xml:space="preserve"> </w:t>
      </w:r>
      <w:r w:rsidR="005A2C1D" w:rsidRPr="00D84D38">
        <w:t xml:space="preserve">INTERPRETATION OF </w:t>
      </w:r>
      <w:r w:rsidR="00687CDC" w:rsidRPr="00D84D38">
        <w:t xml:space="preserve">THE </w:t>
      </w:r>
      <w:r w:rsidR="005A2C1D" w:rsidRPr="00D84D38">
        <w:t>AGREEMENT</w:t>
      </w:r>
      <w:bookmarkEnd w:id="41"/>
      <w:r w:rsidR="00BD41D5" w:rsidRPr="00D84D38">
        <w:fldChar w:fldCharType="begin"/>
      </w:r>
      <w:r w:rsidR="00BD41D5" w:rsidRPr="00D84D38">
        <w:instrText xml:space="preserve"> TC "</w:instrText>
      </w:r>
      <w:bookmarkStart w:id="42" w:name="_Toc433890431"/>
      <w:r w:rsidR="00BD41D5" w:rsidRPr="00D84D38">
        <w:instrText>2.  INTERPRETATION OF AGREEMENT</w:instrText>
      </w:r>
      <w:bookmarkEnd w:id="42"/>
      <w:r w:rsidR="00BD41D5" w:rsidRPr="00D84D38">
        <w:instrText xml:space="preserve">" \f C \l "1" </w:instrText>
      </w:r>
      <w:r w:rsidR="00BD41D5" w:rsidRPr="00D84D38">
        <w:fldChar w:fldCharType="end"/>
      </w:r>
    </w:p>
    <w:p w:rsidR="00C7073C" w:rsidRPr="00D84D38" w:rsidRDefault="00C7073C" w:rsidP="00BC2856">
      <w:pPr>
        <w:spacing w:after="0" w:line="240" w:lineRule="auto"/>
        <w:jc w:val="both"/>
        <w:rPr>
          <w:rFonts w:ascii="Arial" w:hAnsi="Arial" w:cs="Arial"/>
          <w:lang w:eastAsia="en-ZA"/>
        </w:rPr>
      </w:pPr>
    </w:p>
    <w:p w:rsidR="005A2C1D" w:rsidRPr="00D84D38" w:rsidRDefault="005A2C1D"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lang w:eastAsia="en-ZA"/>
        </w:rPr>
      </w:pPr>
      <w:r w:rsidRPr="00D84D38">
        <w:rPr>
          <w:rFonts w:ascii="Arial" w:hAnsi="Arial" w:cs="Arial"/>
          <w:szCs w:val="22"/>
          <w:lang w:eastAsia="en-ZA"/>
        </w:rPr>
        <w:t>In this Agreement, unless the context otherwise indicates</w:t>
      </w:r>
      <w:r w:rsidR="008364D2" w:rsidRPr="00D84D38">
        <w:rPr>
          <w:rFonts w:ascii="Arial" w:hAnsi="Arial" w:cs="Arial"/>
          <w:szCs w:val="22"/>
          <w:lang w:val="en-ZA" w:eastAsia="en-ZA"/>
        </w:rPr>
        <w:t>-</w:t>
      </w:r>
    </w:p>
    <w:p w:rsidR="006106A3" w:rsidRPr="00D84D38" w:rsidRDefault="006106A3" w:rsidP="00BC2856">
      <w:pPr>
        <w:spacing w:after="0" w:line="240" w:lineRule="auto"/>
        <w:jc w:val="both"/>
        <w:rPr>
          <w:rFonts w:ascii="Arial" w:hAnsi="Arial" w:cs="Arial"/>
          <w:lang w:eastAsia="en-ZA"/>
        </w:rPr>
      </w:pPr>
    </w:p>
    <w:p w:rsidR="005A2C1D" w:rsidRPr="00D84D38" w:rsidRDefault="00B65B30"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Words </w:t>
      </w:r>
      <w:r w:rsidR="005A2C1D" w:rsidRPr="00D84D38">
        <w:rPr>
          <w:rFonts w:ascii="Arial" w:hAnsi="Arial" w:cs="Arial"/>
          <w:lang w:eastAsia="en-ZA"/>
        </w:rPr>
        <w:t xml:space="preserve">and expressions </w:t>
      </w:r>
      <w:r w:rsidR="00812DDC" w:rsidRPr="00D84D38">
        <w:rPr>
          <w:rFonts w:ascii="Arial" w:hAnsi="Arial" w:cs="Arial"/>
          <w:lang w:eastAsia="en-ZA"/>
        </w:rPr>
        <w:t xml:space="preserve">that </w:t>
      </w:r>
      <w:r w:rsidR="005A2C1D" w:rsidRPr="00D84D38">
        <w:rPr>
          <w:rFonts w:ascii="Arial" w:hAnsi="Arial" w:cs="Arial"/>
          <w:lang w:eastAsia="en-ZA"/>
        </w:rPr>
        <w:t>denote any one gender shall be capable of being construed as a reference to the other gender.</w:t>
      </w:r>
    </w:p>
    <w:p w:rsidR="00571AB0" w:rsidRPr="00D84D38" w:rsidRDefault="00571AB0" w:rsidP="00BC2856">
      <w:pPr>
        <w:spacing w:after="0" w:line="240" w:lineRule="auto"/>
        <w:jc w:val="both"/>
        <w:rPr>
          <w:rFonts w:ascii="Arial" w:eastAsia="Times New Roman" w:hAnsi="Arial" w:cs="Arial"/>
          <w:lang w:eastAsia="en-ZA"/>
        </w:rPr>
      </w:pPr>
    </w:p>
    <w:p w:rsidR="00520B7C" w:rsidRPr="00D84D38" w:rsidRDefault="00B65B30" w:rsidP="00E765E5">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Words </w:t>
      </w:r>
      <w:r w:rsidR="005A2C1D" w:rsidRPr="00D84D38">
        <w:rPr>
          <w:rFonts w:ascii="Arial" w:hAnsi="Arial" w:cs="Arial"/>
          <w:lang w:eastAsia="en-ZA"/>
        </w:rPr>
        <w:t>signifying the singular shall include the plural and vice vers</w:t>
      </w:r>
      <w:r w:rsidR="00E765E5" w:rsidRPr="00D84D38">
        <w:rPr>
          <w:rFonts w:ascii="Arial" w:hAnsi="Arial" w:cs="Arial"/>
          <w:lang w:eastAsia="en-ZA"/>
        </w:rPr>
        <w:t>a.</w:t>
      </w:r>
    </w:p>
    <w:p w:rsidR="00C32DDE" w:rsidRPr="00D84D38" w:rsidRDefault="00C32DDE" w:rsidP="00BC2856">
      <w:pPr>
        <w:spacing w:after="0" w:line="240" w:lineRule="auto"/>
        <w:jc w:val="both"/>
        <w:rPr>
          <w:rFonts w:ascii="Arial"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A reference to a person shall include a reference to a juristic person or natural person and vice versa.</w:t>
      </w:r>
    </w:p>
    <w:p w:rsidR="00A605B0" w:rsidRPr="00D84D38" w:rsidRDefault="00A605B0" w:rsidP="00BC2856">
      <w:pPr>
        <w:spacing w:after="0" w:line="240" w:lineRule="auto"/>
        <w:jc w:val="both"/>
        <w:rPr>
          <w:rFonts w:ascii="Arial" w:eastAsia="Times New Roman" w:hAnsi="Arial" w:cs="Arial"/>
          <w:lang w:eastAsia="en-ZA"/>
        </w:rPr>
      </w:pPr>
    </w:p>
    <w:p w:rsidR="006106A3" w:rsidRPr="00D84D38" w:rsidRDefault="005A2C1D" w:rsidP="001820A1">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Words and phrases defined in this Agreement shall bear the meaning assigned to them throughout this Agreement. </w:t>
      </w:r>
    </w:p>
    <w:p w:rsidR="007A561E" w:rsidRPr="00D84D38" w:rsidRDefault="007A561E" w:rsidP="00BC2856">
      <w:pPr>
        <w:spacing w:after="0" w:line="240" w:lineRule="auto"/>
        <w:jc w:val="both"/>
        <w:rPr>
          <w:rFonts w:ascii="Arial"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Headings of clauses are for convenience only and shall not aid in the interpretation or modification of clauses within the Agreement. </w:t>
      </w:r>
    </w:p>
    <w:p w:rsidR="00747D6D" w:rsidRPr="00D84D38" w:rsidRDefault="00747D6D" w:rsidP="00BC2856">
      <w:pPr>
        <w:spacing w:after="0" w:line="240" w:lineRule="auto"/>
        <w:jc w:val="both"/>
        <w:rPr>
          <w:rFonts w:ascii="Arial" w:eastAsia="Times New Roman" w:hAnsi="Arial" w:cs="Arial"/>
          <w:lang w:eastAsia="en-ZA"/>
        </w:rPr>
      </w:pPr>
    </w:p>
    <w:p w:rsidR="00954B10" w:rsidRPr="00D84D38" w:rsidRDefault="00954B10" w:rsidP="00675403">
      <w:pPr>
        <w:pStyle w:val="ListParagraph"/>
        <w:widowControl w:val="0"/>
        <w:numPr>
          <w:ilvl w:val="2"/>
          <w:numId w:val="9"/>
        </w:numPr>
        <w:tabs>
          <w:tab w:val="left" w:pos="1276"/>
        </w:tabs>
        <w:spacing w:line="360" w:lineRule="auto"/>
        <w:ind w:right="621" w:hanging="1004"/>
        <w:jc w:val="both"/>
        <w:rPr>
          <w:rFonts w:ascii="Arial" w:hAnsi="Arial" w:cs="Arial"/>
        </w:rPr>
      </w:pPr>
      <w:r w:rsidRPr="00D84D38">
        <w:rPr>
          <w:rFonts w:ascii="Arial" w:hAnsi="Arial" w:cs="Arial"/>
        </w:rPr>
        <w:t>Since the provisions of this Agreement have been settled by negotiation, the rule of construction that clauses must be interpreted against the party responsible for drafting will not apply.</w:t>
      </w:r>
    </w:p>
    <w:p w:rsidR="00C415C8" w:rsidRPr="00D84D38" w:rsidRDefault="001B4B32" w:rsidP="00D84D38">
      <w:pPr>
        <w:pStyle w:val="Heading3"/>
        <w:numPr>
          <w:ilvl w:val="0"/>
          <w:numId w:val="0"/>
        </w:numPr>
        <w:ind w:left="1418"/>
      </w:pPr>
      <w:bookmarkStart w:id="43" w:name="_Toc390933255"/>
      <w:r w:rsidRPr="00D84D38">
        <w:t xml:space="preserve"> </w:t>
      </w:r>
    </w:p>
    <w:p w:rsidR="00682F89" w:rsidRPr="00D84D38" w:rsidRDefault="005A2C1D" w:rsidP="00D84D38">
      <w:pPr>
        <w:pStyle w:val="Heading3"/>
      </w:pPr>
      <w:r w:rsidRPr="00D84D38">
        <w:lastRenderedPageBreak/>
        <w:t>APPOINTMENT</w:t>
      </w:r>
      <w:bookmarkEnd w:id="43"/>
      <w:r w:rsidR="00BD41D5" w:rsidRPr="00D84D38">
        <w:fldChar w:fldCharType="begin"/>
      </w:r>
      <w:r w:rsidR="00BD41D5" w:rsidRPr="00D84D38">
        <w:instrText xml:space="preserve"> TC "</w:instrText>
      </w:r>
      <w:bookmarkStart w:id="44" w:name="_Toc433890432"/>
      <w:r w:rsidR="00BD41D5" w:rsidRPr="00D84D38">
        <w:instrText>3.  APPOINTMENT</w:instrText>
      </w:r>
      <w:bookmarkEnd w:id="44"/>
      <w:r w:rsidR="00BD41D5" w:rsidRPr="00D84D38">
        <w:instrText xml:space="preserve">" \f C \l "1" </w:instrText>
      </w:r>
      <w:r w:rsidR="00BD41D5" w:rsidRPr="00D84D38">
        <w:fldChar w:fldCharType="end"/>
      </w:r>
    </w:p>
    <w:p w:rsidR="00C7073C" w:rsidRPr="00D84D38" w:rsidRDefault="00C7073C" w:rsidP="00BC2856">
      <w:pPr>
        <w:spacing w:after="0" w:line="240" w:lineRule="auto"/>
        <w:jc w:val="both"/>
        <w:rPr>
          <w:rFonts w:ascii="Arial" w:hAnsi="Arial" w:cs="Arial"/>
        </w:rPr>
      </w:pPr>
      <w:bookmarkStart w:id="45" w:name="_Ref350355639"/>
    </w:p>
    <w:p w:rsidR="00F9795B" w:rsidRPr="00D84D38" w:rsidRDefault="005A2C1D" w:rsidP="00A7235A">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rPr>
      </w:pPr>
      <w:r w:rsidRPr="00D84D38">
        <w:rPr>
          <w:rFonts w:ascii="Arial" w:hAnsi="Arial" w:cs="Arial"/>
          <w:szCs w:val="22"/>
        </w:rPr>
        <w:t>SARS issued a Request for Proposal</w:t>
      </w:r>
      <w:r w:rsidR="00547685" w:rsidRPr="00D84D38">
        <w:rPr>
          <w:rFonts w:ascii="Arial" w:hAnsi="Arial" w:cs="Arial"/>
          <w:szCs w:val="22"/>
        </w:rPr>
        <w:t>s</w:t>
      </w:r>
      <w:r w:rsidRPr="00D84D38">
        <w:rPr>
          <w:rFonts w:ascii="Arial" w:hAnsi="Arial" w:cs="Arial"/>
          <w:szCs w:val="22"/>
        </w:rPr>
        <w:t xml:space="preserve"> for the provision of</w:t>
      </w:r>
      <w:r w:rsidR="00383980" w:rsidRPr="00D84D38">
        <w:rPr>
          <w:rFonts w:ascii="Arial" w:hAnsi="Arial" w:cs="Arial"/>
          <w:szCs w:val="22"/>
          <w:lang w:val="en-ZA"/>
        </w:rPr>
        <w:t xml:space="preserve"> </w:t>
      </w:r>
      <w:r w:rsidR="00A0783E" w:rsidRPr="00D84D38">
        <w:rPr>
          <w:rFonts w:ascii="Arial" w:hAnsi="Arial" w:cs="Arial"/>
          <w:szCs w:val="22"/>
          <w:lang w:val="en-ZA"/>
        </w:rPr>
        <w:t xml:space="preserve">the </w:t>
      </w:r>
      <w:r w:rsidR="00383980" w:rsidRPr="00D84D38">
        <w:rPr>
          <w:rFonts w:ascii="Arial" w:hAnsi="Arial" w:cs="Arial"/>
          <w:szCs w:val="22"/>
          <w:lang w:val="en-ZA"/>
        </w:rPr>
        <w:t>Services</w:t>
      </w:r>
      <w:r w:rsidR="000804A7" w:rsidRPr="00D84D38">
        <w:rPr>
          <w:rFonts w:ascii="Arial" w:hAnsi="Arial" w:cs="Arial"/>
          <w:szCs w:val="22"/>
          <w:lang w:val="en-ZA"/>
        </w:rPr>
        <w:t>.</w:t>
      </w:r>
      <w:r w:rsidRPr="00D84D38">
        <w:rPr>
          <w:rFonts w:ascii="Arial" w:hAnsi="Arial" w:cs="Arial"/>
          <w:szCs w:val="22"/>
        </w:rPr>
        <w:t xml:space="preserve"> </w:t>
      </w:r>
    </w:p>
    <w:p w:rsidR="007B14D5" w:rsidRPr="00D84D38" w:rsidRDefault="007B14D5" w:rsidP="00BC2856">
      <w:pPr>
        <w:spacing w:after="0" w:line="240" w:lineRule="auto"/>
        <w:jc w:val="both"/>
        <w:rPr>
          <w:rFonts w:ascii="Arial" w:hAnsi="Arial" w:cs="Arial"/>
        </w:rPr>
      </w:pPr>
    </w:p>
    <w:p w:rsidR="00AE5F83" w:rsidRPr="00D84D38" w:rsidRDefault="005A2C1D"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rPr>
      </w:pPr>
      <w:r w:rsidRPr="00D84D38">
        <w:rPr>
          <w:rFonts w:ascii="Arial" w:hAnsi="Arial" w:cs="Arial"/>
          <w:szCs w:val="22"/>
        </w:rPr>
        <w:t>The Service Provider submitted a proposal to SARS</w:t>
      </w:r>
      <w:r w:rsidR="000804A7" w:rsidRPr="00D84D38">
        <w:rPr>
          <w:rFonts w:ascii="Arial" w:hAnsi="Arial" w:cs="Arial"/>
          <w:szCs w:val="22"/>
          <w:lang w:val="en-ZA"/>
        </w:rPr>
        <w:t>,</w:t>
      </w:r>
      <w:r w:rsidRPr="00D84D38">
        <w:rPr>
          <w:rFonts w:ascii="Arial" w:hAnsi="Arial" w:cs="Arial"/>
          <w:szCs w:val="22"/>
        </w:rPr>
        <w:t xml:space="preserve"> to render the Services. SARS accepted the proposal and hereby appoints the Service Provider</w:t>
      </w:r>
      <w:r w:rsidR="00AE5F83" w:rsidRPr="00D84D38">
        <w:rPr>
          <w:rFonts w:ascii="Arial" w:hAnsi="Arial" w:cs="Arial"/>
          <w:szCs w:val="22"/>
          <w:lang w:val="en-ZA"/>
        </w:rPr>
        <w:t xml:space="preserve"> to render the Services</w:t>
      </w:r>
      <w:r w:rsidR="000804A7" w:rsidRPr="00D84D38">
        <w:rPr>
          <w:rFonts w:ascii="Arial" w:hAnsi="Arial" w:cs="Arial"/>
          <w:szCs w:val="22"/>
          <w:lang w:val="en-ZA"/>
        </w:rPr>
        <w:t>,</w:t>
      </w:r>
      <w:r w:rsidR="00AE5F83" w:rsidRPr="00D84D38">
        <w:rPr>
          <w:rFonts w:ascii="Arial" w:hAnsi="Arial" w:cs="Arial"/>
          <w:szCs w:val="22"/>
          <w:lang w:val="en-ZA"/>
        </w:rPr>
        <w:t xml:space="preserve"> subject to the terms and conditions set out herein</w:t>
      </w:r>
      <w:r w:rsidRPr="00D84D38">
        <w:rPr>
          <w:rFonts w:ascii="Arial" w:hAnsi="Arial" w:cs="Arial"/>
          <w:szCs w:val="22"/>
        </w:rPr>
        <w:t>.</w:t>
      </w:r>
    </w:p>
    <w:p w:rsidR="00AE5F83" w:rsidRPr="00D84D38" w:rsidRDefault="00AE5F83" w:rsidP="00BC2856">
      <w:pPr>
        <w:spacing w:after="0" w:line="240" w:lineRule="auto"/>
        <w:jc w:val="both"/>
        <w:rPr>
          <w:rFonts w:ascii="Arial" w:hAnsi="Arial" w:cs="Arial"/>
        </w:rPr>
      </w:pPr>
    </w:p>
    <w:p w:rsidR="005A2C1D" w:rsidRPr="00D84D38" w:rsidRDefault="005A2C1D"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rPr>
      </w:pPr>
      <w:r w:rsidRPr="00D84D38">
        <w:rPr>
          <w:rFonts w:ascii="Arial" w:hAnsi="Arial" w:cs="Arial"/>
          <w:szCs w:val="22"/>
        </w:rPr>
        <w:t>The Service Provider represents that it has and warrants that throughout the duration of this Agreement</w:t>
      </w:r>
      <w:r w:rsidR="0048147B" w:rsidRPr="00D84D38">
        <w:rPr>
          <w:rFonts w:ascii="Arial" w:hAnsi="Arial" w:cs="Arial"/>
          <w:szCs w:val="22"/>
          <w:lang w:val="en-ZA"/>
        </w:rPr>
        <w:t>,</w:t>
      </w:r>
      <w:r w:rsidRPr="00D84D38">
        <w:rPr>
          <w:rFonts w:ascii="Arial" w:hAnsi="Arial" w:cs="Arial"/>
          <w:szCs w:val="22"/>
        </w:rPr>
        <w:t xml:space="preserve"> it shall have the resources (assets, equipment and personnel), skills, qualifications and experience necessary to perform the Services in a diligent manner and in accordance with the highest professional standards.</w:t>
      </w:r>
    </w:p>
    <w:p w:rsidR="00571AB0" w:rsidRPr="00D84D38" w:rsidRDefault="00571AB0" w:rsidP="00BC2856">
      <w:pPr>
        <w:spacing w:after="0" w:line="240" w:lineRule="auto"/>
        <w:jc w:val="both"/>
        <w:rPr>
          <w:rFonts w:ascii="Arial" w:hAnsi="Arial" w:cs="Arial"/>
        </w:rPr>
      </w:pPr>
    </w:p>
    <w:p w:rsidR="00822518" w:rsidRPr="00D84D38" w:rsidRDefault="00822518"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rPr>
      </w:pPr>
      <w:r w:rsidRPr="00D84D38">
        <w:rPr>
          <w:rFonts w:ascii="Arial" w:hAnsi="Arial" w:cs="Arial"/>
          <w:szCs w:val="22"/>
        </w:rPr>
        <w:t xml:space="preserve">The Service Provider warrants that it will adhere to all </w:t>
      </w:r>
      <w:r w:rsidR="00A71D1C" w:rsidRPr="00D84D38">
        <w:rPr>
          <w:rFonts w:ascii="Arial" w:hAnsi="Arial" w:cs="Arial"/>
          <w:szCs w:val="22"/>
          <w:lang w:val="en-ZA"/>
        </w:rPr>
        <w:t xml:space="preserve">applicable </w:t>
      </w:r>
      <w:r w:rsidRPr="00D84D38">
        <w:rPr>
          <w:rFonts w:ascii="Arial" w:hAnsi="Arial" w:cs="Arial"/>
          <w:szCs w:val="22"/>
        </w:rPr>
        <w:t xml:space="preserve">SARS security policies and </w:t>
      </w:r>
      <w:r w:rsidR="009959F4" w:rsidRPr="00D84D38">
        <w:rPr>
          <w:rFonts w:ascii="Arial" w:hAnsi="Arial" w:cs="Arial"/>
          <w:szCs w:val="22"/>
          <w:lang w:val="en-ZA"/>
        </w:rPr>
        <w:t xml:space="preserve">standing operating </w:t>
      </w:r>
      <w:r w:rsidRPr="00D84D38">
        <w:rPr>
          <w:rFonts w:ascii="Arial" w:hAnsi="Arial" w:cs="Arial"/>
          <w:szCs w:val="22"/>
        </w:rPr>
        <w:t>procedures in the performance of the Services.</w:t>
      </w:r>
    </w:p>
    <w:p w:rsidR="006106A3" w:rsidRPr="00D84D38" w:rsidRDefault="006106A3" w:rsidP="00BC2856">
      <w:pPr>
        <w:spacing w:after="0" w:line="240" w:lineRule="auto"/>
        <w:jc w:val="both"/>
        <w:rPr>
          <w:rFonts w:ascii="Arial" w:hAnsi="Arial" w:cs="Arial"/>
        </w:rPr>
      </w:pPr>
    </w:p>
    <w:p w:rsidR="005A2C1D" w:rsidRPr="00D84D38" w:rsidRDefault="005A2C1D"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szCs w:val="22"/>
        </w:rPr>
      </w:pPr>
      <w:r w:rsidRPr="00D84D38">
        <w:rPr>
          <w:rFonts w:ascii="Arial" w:hAnsi="Arial" w:cs="Arial"/>
          <w:szCs w:val="22"/>
        </w:rPr>
        <w:t xml:space="preserve">In reliance on these statements and representations, SARS </w:t>
      </w:r>
      <w:r w:rsidR="00AE5F83" w:rsidRPr="00D84D38">
        <w:rPr>
          <w:rFonts w:ascii="Arial" w:hAnsi="Arial" w:cs="Arial"/>
          <w:szCs w:val="22"/>
          <w:lang w:val="en-ZA"/>
        </w:rPr>
        <w:t>appoints</w:t>
      </w:r>
      <w:r w:rsidR="00F976D8" w:rsidRPr="00D84D38">
        <w:rPr>
          <w:rFonts w:ascii="Arial" w:hAnsi="Arial" w:cs="Arial"/>
          <w:szCs w:val="22"/>
          <w:lang w:val="en-ZA"/>
        </w:rPr>
        <w:t xml:space="preserve"> the Service Provider</w:t>
      </w:r>
      <w:r w:rsidR="00AE5F83" w:rsidRPr="00D84D38">
        <w:rPr>
          <w:rFonts w:ascii="Arial" w:hAnsi="Arial" w:cs="Arial"/>
          <w:szCs w:val="22"/>
          <w:lang w:val="en-ZA"/>
        </w:rPr>
        <w:t xml:space="preserve"> to render the Services </w:t>
      </w:r>
      <w:r w:rsidRPr="00D84D38">
        <w:rPr>
          <w:rFonts w:ascii="Arial" w:hAnsi="Arial" w:cs="Arial"/>
          <w:szCs w:val="22"/>
        </w:rPr>
        <w:t>on a non-exclusive basis, which appointment the Service Provider accepts.</w:t>
      </w:r>
    </w:p>
    <w:p w:rsidR="006106A3" w:rsidRPr="00D84D38" w:rsidRDefault="006106A3" w:rsidP="00BC2856">
      <w:pPr>
        <w:spacing w:after="0" w:line="240" w:lineRule="auto"/>
        <w:jc w:val="both"/>
        <w:rPr>
          <w:rFonts w:ascii="Arial" w:hAnsi="Arial" w:cs="Arial"/>
        </w:rPr>
      </w:pPr>
    </w:p>
    <w:p w:rsidR="00682F89" w:rsidRPr="00D84D38" w:rsidRDefault="001B4B32" w:rsidP="00D84D38">
      <w:pPr>
        <w:pStyle w:val="Heading3"/>
      </w:pPr>
      <w:bookmarkStart w:id="46" w:name="_Toc390933256"/>
      <w:bookmarkStart w:id="47" w:name="_Ref355682067"/>
      <w:bookmarkStart w:id="48" w:name="_Ref381803256"/>
      <w:r w:rsidRPr="00D84D38">
        <w:t xml:space="preserve"> </w:t>
      </w:r>
      <w:r w:rsidR="00305BC4" w:rsidRPr="00D84D38">
        <w:t>DURATION</w:t>
      </w:r>
      <w:bookmarkEnd w:id="46"/>
      <w:r w:rsidR="00BD41D5" w:rsidRPr="00D84D38">
        <w:fldChar w:fldCharType="begin"/>
      </w:r>
      <w:r w:rsidR="00BD41D5" w:rsidRPr="00D84D38">
        <w:instrText xml:space="preserve"> TC "</w:instrText>
      </w:r>
      <w:bookmarkStart w:id="49" w:name="_Toc433890433"/>
      <w:r w:rsidR="00BD41D5" w:rsidRPr="00D84D38">
        <w:instrText>4.  DURATION</w:instrText>
      </w:r>
      <w:bookmarkEnd w:id="49"/>
      <w:r w:rsidR="00BD41D5" w:rsidRPr="00D84D38">
        <w:instrText xml:space="preserve">" \f C \l "1" </w:instrText>
      </w:r>
      <w:r w:rsidR="00BD41D5" w:rsidRPr="00D84D38">
        <w:fldChar w:fldCharType="end"/>
      </w:r>
    </w:p>
    <w:p w:rsidR="00C7073C" w:rsidRPr="00D84D38" w:rsidRDefault="00C7073C" w:rsidP="00BC2856">
      <w:pPr>
        <w:spacing w:after="0" w:line="240" w:lineRule="auto"/>
        <w:jc w:val="both"/>
        <w:rPr>
          <w:rFonts w:ascii="Arial" w:eastAsia="Times New Roman" w:hAnsi="Arial" w:cs="Arial"/>
          <w:lang w:eastAsia="en-ZA"/>
        </w:rPr>
      </w:pPr>
    </w:p>
    <w:p w:rsidR="007B14D5" w:rsidRPr="00D84D38" w:rsidRDefault="00F976D8" w:rsidP="007A561E">
      <w:pPr>
        <w:pStyle w:val="ListParagraph"/>
        <w:widowControl w:val="0"/>
        <w:tabs>
          <w:tab w:val="left" w:pos="709"/>
          <w:tab w:val="left" w:pos="1418"/>
        </w:tabs>
        <w:spacing w:line="360" w:lineRule="auto"/>
        <w:ind w:left="1418" w:right="641"/>
        <w:jc w:val="both"/>
        <w:rPr>
          <w:rFonts w:ascii="Arial" w:hAnsi="Arial" w:cs="Arial"/>
          <w:lang w:eastAsia="en-ZA"/>
        </w:rPr>
      </w:pPr>
      <w:r w:rsidRPr="00D84D38">
        <w:rPr>
          <w:rFonts w:ascii="Arial" w:hAnsi="Arial" w:cs="Arial"/>
          <w:lang w:eastAsia="en-ZA"/>
        </w:rPr>
        <w:tab/>
      </w:r>
      <w:r w:rsidR="00305BC4" w:rsidRPr="00D84D38">
        <w:rPr>
          <w:rFonts w:ascii="Arial" w:hAnsi="Arial" w:cs="Arial"/>
          <w:lang w:eastAsia="en-ZA"/>
        </w:rPr>
        <w:t xml:space="preserve">This Agreement will be effective from the Effective </w:t>
      </w:r>
      <w:r w:rsidR="00A0783E" w:rsidRPr="00D84D38">
        <w:rPr>
          <w:rFonts w:ascii="Arial" w:hAnsi="Arial" w:cs="Arial"/>
          <w:lang w:eastAsia="en-ZA"/>
        </w:rPr>
        <w:t>Date, and</w:t>
      </w:r>
      <w:r w:rsidR="007A561E" w:rsidRPr="00D84D38">
        <w:rPr>
          <w:rFonts w:ascii="Arial" w:hAnsi="Arial" w:cs="Arial"/>
          <w:lang w:eastAsia="en-ZA"/>
        </w:rPr>
        <w:t xml:space="preserve"> </w:t>
      </w:r>
      <w:r w:rsidR="007A561E" w:rsidRPr="00D84D38">
        <w:rPr>
          <w:rFonts w:ascii="Arial" w:hAnsi="Arial" w:cs="Arial"/>
          <w:lang w:val="en-ZA" w:eastAsia="en-ZA"/>
        </w:rPr>
        <w:t xml:space="preserve">endure for a period of sixty (60) months </w:t>
      </w:r>
      <w:r w:rsidR="00305BC4" w:rsidRPr="00D84D38">
        <w:rPr>
          <w:rFonts w:ascii="Arial" w:hAnsi="Arial" w:cs="Arial"/>
          <w:lang w:eastAsia="en-ZA"/>
        </w:rPr>
        <w:t>unless terminated earlier in terms of this Agreement.</w:t>
      </w:r>
    </w:p>
    <w:p w:rsidR="007A561E" w:rsidRPr="00D84D38" w:rsidRDefault="007A561E" w:rsidP="00BC2856">
      <w:pPr>
        <w:spacing w:after="0" w:line="240" w:lineRule="auto"/>
        <w:jc w:val="both"/>
        <w:rPr>
          <w:rFonts w:ascii="Arial" w:hAnsi="Arial" w:cs="Arial"/>
          <w:lang w:eastAsia="en-ZA"/>
        </w:rPr>
      </w:pPr>
    </w:p>
    <w:p w:rsidR="00682F89" w:rsidRPr="00D84D38" w:rsidRDefault="001B4B32" w:rsidP="00D84D38">
      <w:pPr>
        <w:pStyle w:val="Heading3"/>
        <w:rPr>
          <w:u w:val="single"/>
        </w:rPr>
      </w:pPr>
      <w:bookmarkStart w:id="50" w:name="_Toc390933258"/>
      <w:r w:rsidRPr="00D84D38">
        <w:t xml:space="preserve"> </w:t>
      </w:r>
      <w:r w:rsidR="005565F9" w:rsidRPr="00D84D38">
        <w:t>RELATIONSHIP BETWEEN THE PARTIES</w:t>
      </w:r>
      <w:bookmarkEnd w:id="50"/>
      <w:r w:rsidR="00BD41D5" w:rsidRPr="00D84D38">
        <w:fldChar w:fldCharType="begin"/>
      </w:r>
      <w:r w:rsidR="00BD41D5" w:rsidRPr="00D84D38">
        <w:instrText xml:space="preserve"> TC "</w:instrText>
      </w:r>
      <w:bookmarkStart w:id="51" w:name="_Toc433890434"/>
      <w:r w:rsidR="00BD41D5" w:rsidRPr="00D84D38">
        <w:instrText>5.  RELATIONSHIP BETWEEN THE PARTIES</w:instrText>
      </w:r>
      <w:bookmarkEnd w:id="51"/>
      <w:r w:rsidR="00BD41D5" w:rsidRPr="00D84D38">
        <w:instrText xml:space="preserve">" \f C \l "1" </w:instrText>
      </w:r>
      <w:r w:rsidR="00BD41D5" w:rsidRPr="00D84D38">
        <w:fldChar w:fldCharType="end"/>
      </w:r>
    </w:p>
    <w:p w:rsidR="00C7073C" w:rsidRPr="00D84D38" w:rsidRDefault="00C7073C" w:rsidP="00BC2856">
      <w:pPr>
        <w:spacing w:after="0" w:line="240" w:lineRule="auto"/>
        <w:jc w:val="both"/>
        <w:rPr>
          <w:rFonts w:ascii="Arial" w:hAnsi="Arial" w:cs="Arial"/>
          <w:b/>
          <w:bCs/>
          <w:lang w:eastAsia="en-ZA"/>
        </w:rPr>
      </w:pPr>
      <w:bookmarkStart w:id="52" w:name="_Toc327793767"/>
    </w:p>
    <w:p w:rsidR="00E23D00" w:rsidRPr="00D84D38" w:rsidRDefault="00E23D00"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b/>
          <w:bCs/>
          <w:lang w:eastAsia="en-ZA"/>
        </w:rPr>
      </w:pPr>
      <w:r w:rsidRPr="00D84D38">
        <w:rPr>
          <w:rFonts w:ascii="Arial" w:hAnsi="Arial" w:cs="Arial"/>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F976D8" w:rsidRPr="00D84D38" w:rsidRDefault="00F976D8" w:rsidP="00BC2856">
      <w:pPr>
        <w:spacing w:after="0" w:line="240" w:lineRule="auto"/>
        <w:jc w:val="both"/>
        <w:rPr>
          <w:rFonts w:ascii="Arial" w:hAnsi="Arial" w:cs="Arial"/>
          <w:b/>
          <w:bCs/>
          <w:lang w:eastAsia="en-ZA"/>
        </w:rPr>
      </w:pPr>
    </w:p>
    <w:p w:rsidR="00B91A13" w:rsidRPr="00D84D38" w:rsidRDefault="00E23D00" w:rsidP="001820A1">
      <w:pPr>
        <w:pStyle w:val="ListParagraph"/>
        <w:widowControl w:val="0"/>
        <w:numPr>
          <w:ilvl w:val="1"/>
          <w:numId w:val="9"/>
        </w:numPr>
        <w:tabs>
          <w:tab w:val="left" w:pos="709"/>
          <w:tab w:val="left" w:pos="1418"/>
        </w:tabs>
        <w:spacing w:line="360" w:lineRule="auto"/>
        <w:ind w:left="1418" w:right="641" w:hanging="992"/>
        <w:jc w:val="both"/>
      </w:pPr>
      <w:r w:rsidRPr="00D84D38">
        <w:rPr>
          <w:rFonts w:ascii="Arial" w:hAnsi="Arial" w:cs="Arial"/>
          <w:lang w:eastAsia="en-ZA"/>
        </w:rPr>
        <w:t>All personnel used by the Service Provider will be the Service Provider’s employees, contractors or agents, and the entire management, direction and control of all such persons will be the responsibility of the Service Provider.</w:t>
      </w:r>
      <w:bookmarkStart w:id="53" w:name="_Ref381803354"/>
      <w:bookmarkEnd w:id="45"/>
      <w:bookmarkEnd w:id="47"/>
      <w:bookmarkEnd w:id="48"/>
      <w:bookmarkEnd w:id="52"/>
    </w:p>
    <w:p w:rsidR="00BC2856" w:rsidRPr="00D84D38" w:rsidRDefault="00BC2856" w:rsidP="00BC2856">
      <w:pPr>
        <w:spacing w:after="0" w:line="240" w:lineRule="auto"/>
        <w:jc w:val="both"/>
        <w:rPr>
          <w:rFonts w:ascii="Arial" w:hAnsi="Arial"/>
          <w:b/>
        </w:rPr>
      </w:pPr>
    </w:p>
    <w:p w:rsidR="00C415C8" w:rsidRPr="00D84D38" w:rsidRDefault="00C415C8" w:rsidP="00BC2856">
      <w:pPr>
        <w:spacing w:after="0" w:line="240" w:lineRule="auto"/>
        <w:jc w:val="both"/>
        <w:rPr>
          <w:rFonts w:ascii="Arial" w:hAnsi="Arial"/>
          <w:b/>
        </w:rPr>
      </w:pPr>
    </w:p>
    <w:p w:rsidR="00C415C8" w:rsidRPr="00D84D38" w:rsidRDefault="00C415C8" w:rsidP="00BC2856">
      <w:pPr>
        <w:spacing w:after="0" w:line="240" w:lineRule="auto"/>
        <w:jc w:val="both"/>
        <w:rPr>
          <w:rFonts w:ascii="Arial" w:hAnsi="Arial"/>
          <w:b/>
        </w:rPr>
      </w:pPr>
    </w:p>
    <w:p w:rsidR="00C415C8" w:rsidRPr="00D84D38" w:rsidRDefault="00C415C8" w:rsidP="00BC2856">
      <w:pPr>
        <w:spacing w:after="0" w:line="240" w:lineRule="auto"/>
        <w:jc w:val="both"/>
        <w:rPr>
          <w:rFonts w:ascii="Arial" w:hAnsi="Arial"/>
          <w:b/>
        </w:rPr>
      </w:pPr>
    </w:p>
    <w:p w:rsidR="005C4503" w:rsidRPr="00D84D38" w:rsidRDefault="001B4B32" w:rsidP="00D84D38">
      <w:pPr>
        <w:pStyle w:val="Heading3"/>
      </w:pPr>
      <w:r w:rsidRPr="00D84D38">
        <w:lastRenderedPageBreak/>
        <w:t xml:space="preserve"> </w:t>
      </w:r>
      <w:r w:rsidR="00C32DDE" w:rsidRPr="00D84D38">
        <w:t>SECURITY EQUIPMENT</w:t>
      </w:r>
    </w:p>
    <w:p w:rsidR="005C4503" w:rsidRPr="00D84D38" w:rsidRDefault="005C4503" w:rsidP="00BC2856">
      <w:pPr>
        <w:spacing w:after="0" w:line="240" w:lineRule="auto"/>
        <w:jc w:val="both"/>
        <w:rPr>
          <w:rFonts w:ascii="Arial" w:eastAsia="Times New Roman" w:hAnsi="Arial" w:cs="Arial"/>
          <w:sz w:val="20"/>
          <w:szCs w:val="20"/>
          <w:lang w:eastAsia="en-ZA"/>
        </w:rPr>
      </w:pPr>
    </w:p>
    <w:p w:rsidR="005C4503" w:rsidRPr="00D84D38" w:rsidRDefault="002C3EED" w:rsidP="008E117A">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 xml:space="preserve">The </w:t>
      </w:r>
      <w:r w:rsidRPr="00D84D38">
        <w:rPr>
          <w:rFonts w:ascii="Arial" w:hAnsi="Arial" w:cs="Arial"/>
          <w:lang w:val="en-ZA" w:eastAsia="en-ZA"/>
        </w:rPr>
        <w:t>S</w:t>
      </w:r>
      <w:r w:rsidRPr="00D84D38">
        <w:rPr>
          <w:rFonts w:ascii="Arial" w:hAnsi="Arial" w:cs="Arial"/>
          <w:lang w:eastAsia="en-ZA"/>
        </w:rPr>
        <w:t xml:space="preserve">ervice </w:t>
      </w:r>
      <w:r w:rsidRPr="00D84D38">
        <w:rPr>
          <w:rFonts w:ascii="Arial" w:hAnsi="Arial" w:cs="Arial"/>
          <w:lang w:val="en-ZA" w:eastAsia="en-ZA"/>
        </w:rPr>
        <w:t>P</w:t>
      </w:r>
      <w:r w:rsidR="005C4503" w:rsidRPr="00D84D38">
        <w:rPr>
          <w:rFonts w:ascii="Arial" w:hAnsi="Arial" w:cs="Arial"/>
          <w:lang w:eastAsia="en-ZA"/>
        </w:rPr>
        <w:t>rovid</w:t>
      </w:r>
      <w:r w:rsidRPr="00D84D38">
        <w:rPr>
          <w:rFonts w:ascii="Arial" w:hAnsi="Arial" w:cs="Arial"/>
          <w:lang w:eastAsia="en-ZA"/>
        </w:rPr>
        <w:t xml:space="preserve">er must ensure that </w:t>
      </w:r>
      <w:r w:rsidRPr="00D84D38">
        <w:rPr>
          <w:rFonts w:ascii="Arial" w:hAnsi="Arial" w:cs="Arial"/>
          <w:lang w:val="en-ZA" w:eastAsia="en-ZA"/>
        </w:rPr>
        <w:t>all</w:t>
      </w:r>
      <w:r w:rsidR="005C4503" w:rsidRPr="00D84D38">
        <w:rPr>
          <w:rFonts w:ascii="Arial" w:hAnsi="Arial" w:cs="Arial"/>
          <w:lang w:eastAsia="en-ZA"/>
        </w:rPr>
        <w:t xml:space="preserve"> of its equipment </w:t>
      </w:r>
      <w:r w:rsidR="00993BCA" w:rsidRPr="00D84D38">
        <w:rPr>
          <w:rFonts w:ascii="Arial" w:hAnsi="Arial" w:cs="Arial"/>
          <w:lang w:eastAsia="en-ZA"/>
        </w:rPr>
        <w:t>used or resources deployed</w:t>
      </w:r>
      <w:r w:rsidR="00993BCA" w:rsidRPr="00D84D38">
        <w:rPr>
          <w:rFonts w:ascii="Arial" w:hAnsi="Arial" w:cs="Arial"/>
          <w:lang w:val="en-ZA" w:eastAsia="en-ZA"/>
        </w:rPr>
        <w:t xml:space="preserve"> </w:t>
      </w:r>
      <w:r w:rsidR="005C4503" w:rsidRPr="00D84D38">
        <w:rPr>
          <w:rFonts w:ascii="Arial" w:hAnsi="Arial" w:cs="Arial"/>
          <w:lang w:eastAsia="en-ZA"/>
        </w:rPr>
        <w:t xml:space="preserve">to perform the Services are fully functional at all times for the duration of the </w:t>
      </w:r>
      <w:r w:rsidR="007A78D0" w:rsidRPr="00D84D38">
        <w:rPr>
          <w:rFonts w:ascii="Arial" w:hAnsi="Arial" w:cs="Arial"/>
          <w:lang w:val="en-ZA" w:eastAsia="en-ZA"/>
        </w:rPr>
        <w:t>Agreement</w:t>
      </w:r>
      <w:r w:rsidR="005C4503" w:rsidRPr="00D84D38">
        <w:rPr>
          <w:rFonts w:ascii="Arial" w:hAnsi="Arial" w:cs="Arial"/>
          <w:lang w:eastAsia="en-ZA"/>
        </w:rPr>
        <w:t xml:space="preserve">.  </w:t>
      </w:r>
    </w:p>
    <w:p w:rsidR="005C4503" w:rsidRPr="00D84D38" w:rsidRDefault="005C4503" w:rsidP="00BC2856">
      <w:pPr>
        <w:spacing w:after="0" w:line="240" w:lineRule="auto"/>
        <w:jc w:val="both"/>
        <w:rPr>
          <w:rFonts w:ascii="Arial" w:eastAsia="Times New Roman" w:hAnsi="Arial" w:cs="Times New Roman"/>
          <w:sz w:val="20"/>
          <w:szCs w:val="20"/>
          <w:lang w:eastAsia="en-ZA"/>
        </w:rPr>
      </w:pPr>
    </w:p>
    <w:p w:rsidR="005C4503" w:rsidRPr="00D84D38" w:rsidRDefault="005C4503" w:rsidP="008E117A">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Should any of its security equipment fail to be fully functional at any point</w:t>
      </w:r>
      <w:r w:rsidR="002C3EED" w:rsidRPr="00D84D38">
        <w:rPr>
          <w:rFonts w:ascii="Arial" w:hAnsi="Arial" w:cs="Arial"/>
          <w:lang w:eastAsia="en-ZA"/>
        </w:rPr>
        <w:t xml:space="preserve">, the </w:t>
      </w:r>
      <w:r w:rsidR="002C3EED" w:rsidRPr="00D84D38">
        <w:rPr>
          <w:rFonts w:ascii="Arial" w:hAnsi="Arial" w:cs="Arial"/>
          <w:lang w:val="en-ZA" w:eastAsia="en-ZA"/>
        </w:rPr>
        <w:t>S</w:t>
      </w:r>
      <w:r w:rsidR="002C3EED" w:rsidRPr="00D84D38">
        <w:rPr>
          <w:rFonts w:ascii="Arial" w:hAnsi="Arial" w:cs="Arial"/>
          <w:lang w:eastAsia="en-ZA"/>
        </w:rPr>
        <w:t xml:space="preserve">ervice </w:t>
      </w:r>
      <w:r w:rsidR="002C3EED" w:rsidRPr="00D84D38">
        <w:rPr>
          <w:rFonts w:ascii="Arial" w:hAnsi="Arial" w:cs="Arial"/>
          <w:lang w:val="en-ZA" w:eastAsia="en-ZA"/>
        </w:rPr>
        <w:t>P</w:t>
      </w:r>
      <w:r w:rsidRPr="00D84D38">
        <w:rPr>
          <w:rFonts w:ascii="Arial" w:hAnsi="Arial" w:cs="Arial"/>
          <w:lang w:eastAsia="en-ZA"/>
        </w:rPr>
        <w:t xml:space="preserve">rovider must ensure that it has a contingency plan in place, </w:t>
      </w:r>
      <w:r w:rsidR="00063D46" w:rsidRPr="00D84D38">
        <w:rPr>
          <w:rFonts w:ascii="Arial" w:hAnsi="Arial" w:cs="Arial"/>
          <w:lang w:val="en-ZA" w:eastAsia="en-ZA"/>
        </w:rPr>
        <w:t>whilst</w:t>
      </w:r>
      <w:r w:rsidRPr="00D84D38">
        <w:rPr>
          <w:rFonts w:ascii="Arial" w:hAnsi="Arial" w:cs="Arial"/>
          <w:lang w:eastAsia="en-ZA"/>
        </w:rPr>
        <w:t xml:space="preserve"> the faulty equipment / resource is </w:t>
      </w:r>
      <w:r w:rsidR="00063D46" w:rsidRPr="00D84D38">
        <w:rPr>
          <w:rFonts w:ascii="Arial" w:hAnsi="Arial" w:cs="Arial"/>
          <w:lang w:val="en-ZA" w:eastAsia="en-ZA"/>
        </w:rPr>
        <w:t xml:space="preserve">being </w:t>
      </w:r>
      <w:r w:rsidRPr="00D84D38">
        <w:rPr>
          <w:rFonts w:ascii="Arial" w:hAnsi="Arial" w:cs="Arial"/>
          <w:lang w:eastAsia="en-ZA"/>
        </w:rPr>
        <w:t>repaired or replaced, to prevent an interruption of the Services.</w:t>
      </w:r>
      <w:bookmarkStart w:id="54" w:name="_Ref383613061"/>
    </w:p>
    <w:bookmarkEnd w:id="54"/>
    <w:p w:rsidR="005C4503" w:rsidRPr="00D84D38" w:rsidRDefault="005C4503" w:rsidP="005C4503">
      <w:pPr>
        <w:spacing w:after="0" w:line="240" w:lineRule="auto"/>
        <w:jc w:val="both"/>
        <w:rPr>
          <w:rFonts w:ascii="Arial" w:eastAsia="Times New Roman" w:hAnsi="Arial" w:cs="Times New Roman"/>
          <w:sz w:val="20"/>
          <w:szCs w:val="20"/>
          <w:lang w:eastAsia="en-ZA"/>
        </w:rPr>
      </w:pPr>
    </w:p>
    <w:p w:rsidR="005C4503" w:rsidRPr="00D84D38" w:rsidRDefault="00C32DDE" w:rsidP="00D84D38">
      <w:pPr>
        <w:pStyle w:val="Heading3"/>
      </w:pPr>
      <w:bookmarkStart w:id="55" w:name="_Toc396723193"/>
      <w:r w:rsidRPr="00D84D38">
        <w:t xml:space="preserve">SERVICE </w:t>
      </w:r>
      <w:bookmarkEnd w:id="55"/>
      <w:r w:rsidRPr="00D84D38">
        <w:t>LEVEL FAILURES</w:t>
      </w:r>
    </w:p>
    <w:p w:rsidR="005C4503" w:rsidRPr="00D84D38" w:rsidRDefault="005C4503" w:rsidP="00BC2856">
      <w:pPr>
        <w:spacing w:after="0" w:line="240" w:lineRule="auto"/>
        <w:jc w:val="both"/>
        <w:rPr>
          <w:rFonts w:ascii="Arial" w:eastAsia="Times New Roman" w:hAnsi="Arial" w:cs="Times New Roman"/>
          <w:sz w:val="20"/>
          <w:szCs w:val="20"/>
          <w:lang w:eastAsia="en-ZA"/>
        </w:rPr>
      </w:pPr>
    </w:p>
    <w:p w:rsidR="005C4503" w:rsidRPr="00D84D38" w:rsidRDefault="005C4503" w:rsidP="002C1BFD">
      <w:pPr>
        <w:pStyle w:val="ListParagraph"/>
        <w:widowControl w:val="0"/>
        <w:numPr>
          <w:ilvl w:val="1"/>
          <w:numId w:val="9"/>
        </w:numPr>
        <w:tabs>
          <w:tab w:val="left" w:pos="709"/>
          <w:tab w:val="left" w:pos="1418"/>
        </w:tabs>
        <w:spacing w:line="360" w:lineRule="auto"/>
        <w:ind w:left="1418" w:right="641" w:hanging="992"/>
        <w:jc w:val="both"/>
        <w:rPr>
          <w:rFonts w:ascii="Arial" w:hAnsi="Arial" w:cs="Arial"/>
          <w:kern w:val="28"/>
          <w:szCs w:val="22"/>
          <w:lang w:eastAsia="en-ZA"/>
        </w:rPr>
      </w:pPr>
      <w:bookmarkStart w:id="56" w:name="_Ref433890955"/>
      <w:r w:rsidRPr="00D84D38">
        <w:rPr>
          <w:rFonts w:ascii="Arial" w:hAnsi="Arial" w:cs="Arial"/>
          <w:kern w:val="28"/>
          <w:szCs w:val="22"/>
          <w:lang w:eastAsia="en-ZA"/>
        </w:rPr>
        <w:t xml:space="preserve">The </w:t>
      </w:r>
      <w:r w:rsidR="002C3EED" w:rsidRPr="00D84D38">
        <w:rPr>
          <w:rFonts w:ascii="Arial" w:hAnsi="Arial" w:cs="Arial"/>
          <w:kern w:val="28"/>
          <w:szCs w:val="22"/>
          <w:lang w:val="en-ZA" w:eastAsia="en-ZA"/>
        </w:rPr>
        <w:t>S</w:t>
      </w:r>
      <w:r w:rsidRPr="00D84D38">
        <w:rPr>
          <w:rFonts w:ascii="Arial" w:hAnsi="Arial" w:cs="Arial"/>
          <w:kern w:val="28"/>
          <w:szCs w:val="22"/>
          <w:lang w:eastAsia="en-ZA"/>
        </w:rPr>
        <w:t xml:space="preserve">ervice </w:t>
      </w:r>
      <w:r w:rsidR="002C3EED" w:rsidRPr="00D84D38">
        <w:rPr>
          <w:rFonts w:ascii="Arial" w:hAnsi="Arial" w:cs="Arial"/>
          <w:kern w:val="28"/>
          <w:szCs w:val="22"/>
          <w:lang w:val="en-ZA" w:eastAsia="en-ZA"/>
        </w:rPr>
        <w:t>P</w:t>
      </w:r>
      <w:r w:rsidRPr="00D84D38">
        <w:rPr>
          <w:rFonts w:ascii="Arial" w:hAnsi="Arial" w:cs="Arial"/>
          <w:kern w:val="28"/>
          <w:szCs w:val="22"/>
          <w:lang w:eastAsia="en-ZA"/>
        </w:rPr>
        <w:t xml:space="preserve">rovider shall maintain </w:t>
      </w:r>
      <w:proofErr w:type="spellStart"/>
      <w:r w:rsidR="00CB0BD9" w:rsidRPr="00D84D38">
        <w:rPr>
          <w:rFonts w:ascii="Arial" w:hAnsi="Arial" w:cs="Arial"/>
          <w:kern w:val="28"/>
          <w:szCs w:val="22"/>
          <w:lang w:val="en-ZA" w:eastAsia="en-ZA"/>
        </w:rPr>
        <w:t>t</w:t>
      </w:r>
      <w:r w:rsidR="00CB0BD9" w:rsidRPr="00D84D38">
        <w:rPr>
          <w:rFonts w:ascii="Arial" w:hAnsi="Arial" w:cs="Arial"/>
          <w:kern w:val="28"/>
          <w:szCs w:val="22"/>
          <w:lang w:eastAsia="en-ZA"/>
        </w:rPr>
        <w:t>he</w:t>
      </w:r>
      <w:proofErr w:type="spellEnd"/>
      <w:r w:rsidRPr="00D84D38">
        <w:rPr>
          <w:rFonts w:ascii="Arial" w:hAnsi="Arial" w:cs="Arial"/>
          <w:kern w:val="28"/>
          <w:szCs w:val="22"/>
          <w:lang w:eastAsia="en-ZA"/>
        </w:rPr>
        <w:t xml:space="preserve"> Service Levels  set out in </w:t>
      </w:r>
      <w:r w:rsidR="007E74A9" w:rsidRPr="00D84D38">
        <w:rPr>
          <w:rFonts w:ascii="Arial" w:hAnsi="Arial" w:cs="Arial"/>
          <w:kern w:val="28"/>
          <w:szCs w:val="22"/>
          <w:lang w:val="en-ZA" w:eastAsia="en-ZA"/>
        </w:rPr>
        <w:t>the RFP, and annexed herein as</w:t>
      </w:r>
      <w:r w:rsidR="006444F1" w:rsidRPr="00D84D38">
        <w:rPr>
          <w:rFonts w:ascii="Arial" w:hAnsi="Arial" w:cs="Arial"/>
          <w:kern w:val="28"/>
          <w:szCs w:val="22"/>
          <w:lang w:val="en-ZA" w:eastAsia="en-ZA"/>
        </w:rPr>
        <w:t xml:space="preserve"> </w:t>
      </w:r>
      <w:r w:rsidR="006444F1" w:rsidRPr="00D84D38">
        <w:rPr>
          <w:rFonts w:ascii="Arial" w:hAnsi="Arial" w:cs="Arial"/>
          <w:b/>
          <w:kern w:val="28"/>
          <w:szCs w:val="22"/>
          <w:lang w:val="en-ZA" w:eastAsia="en-ZA"/>
        </w:rPr>
        <w:t>Annexure</w:t>
      </w:r>
      <w:r w:rsidR="006444F1" w:rsidRPr="00D84D38">
        <w:rPr>
          <w:rFonts w:ascii="Arial" w:hAnsi="Arial" w:cs="Arial"/>
          <w:kern w:val="28"/>
          <w:szCs w:val="22"/>
          <w:lang w:val="en-ZA" w:eastAsia="en-ZA"/>
        </w:rPr>
        <w:t xml:space="preserve"> </w:t>
      </w:r>
      <w:r w:rsidR="006444F1" w:rsidRPr="00D84D38">
        <w:rPr>
          <w:rFonts w:ascii="Arial" w:hAnsi="Arial" w:cs="Arial"/>
          <w:b/>
          <w:lang w:val="en-ZA" w:eastAsia="en-ZA"/>
        </w:rPr>
        <w:t>A</w:t>
      </w:r>
      <w:r w:rsidR="00CB0BD9" w:rsidRPr="00D84D38">
        <w:rPr>
          <w:rFonts w:ascii="Arial" w:hAnsi="Arial" w:cs="Arial"/>
          <w:b/>
          <w:lang w:eastAsia="en-ZA"/>
        </w:rPr>
        <w:t xml:space="preserve"> </w:t>
      </w:r>
      <w:r w:rsidRPr="00D84D38">
        <w:rPr>
          <w:rFonts w:ascii="Arial" w:hAnsi="Arial" w:cs="Arial"/>
          <w:kern w:val="28"/>
          <w:szCs w:val="22"/>
          <w:lang w:eastAsia="en-ZA"/>
        </w:rPr>
        <w:t xml:space="preserve">. Failure to attain a prescribed Service Level </w:t>
      </w:r>
      <w:r w:rsidR="00E06B7D" w:rsidRPr="00D84D38">
        <w:rPr>
          <w:rFonts w:ascii="Arial" w:hAnsi="Arial" w:cs="Arial"/>
          <w:kern w:val="28"/>
          <w:szCs w:val="22"/>
          <w:lang w:val="en-ZA" w:eastAsia="en-ZA"/>
        </w:rPr>
        <w:t xml:space="preserve">shall </w:t>
      </w:r>
      <w:r w:rsidRPr="00D84D38">
        <w:rPr>
          <w:rFonts w:ascii="Arial" w:hAnsi="Arial" w:cs="Arial"/>
          <w:kern w:val="28"/>
          <w:szCs w:val="22"/>
          <w:lang w:eastAsia="en-ZA"/>
        </w:rPr>
        <w:t xml:space="preserve">constitute a </w:t>
      </w:r>
      <w:r w:rsidR="007B14D5" w:rsidRPr="00D84D38">
        <w:rPr>
          <w:rFonts w:ascii="Arial" w:hAnsi="Arial" w:cs="Arial"/>
          <w:kern w:val="28"/>
          <w:szCs w:val="22"/>
          <w:lang w:val="en-ZA" w:eastAsia="en-ZA"/>
        </w:rPr>
        <w:t>Service</w:t>
      </w:r>
      <w:r w:rsidR="007B14D5" w:rsidRPr="00D84D38">
        <w:rPr>
          <w:rFonts w:ascii="Arial" w:hAnsi="Arial"/>
          <w:kern w:val="28"/>
          <w:lang w:val="en-ZA"/>
        </w:rPr>
        <w:t xml:space="preserve"> </w:t>
      </w:r>
      <w:r w:rsidR="008E25BE" w:rsidRPr="00D84D38">
        <w:rPr>
          <w:rFonts w:ascii="Arial" w:hAnsi="Arial"/>
          <w:kern w:val="28"/>
          <w:lang w:val="en-ZA"/>
        </w:rPr>
        <w:t xml:space="preserve">Level </w:t>
      </w:r>
      <w:r w:rsidR="007B14D5" w:rsidRPr="00D84D38">
        <w:rPr>
          <w:rFonts w:ascii="Arial" w:hAnsi="Arial"/>
          <w:kern w:val="28"/>
          <w:lang w:val="en-ZA"/>
        </w:rPr>
        <w:t xml:space="preserve">Failure </w:t>
      </w:r>
      <w:r w:rsidRPr="00D84D38">
        <w:rPr>
          <w:rFonts w:ascii="Arial" w:hAnsi="Arial" w:cs="Arial"/>
          <w:kern w:val="28"/>
          <w:szCs w:val="22"/>
          <w:lang w:eastAsia="en-ZA"/>
        </w:rPr>
        <w:t xml:space="preserve">and will entitle SARS to levy the corresponding financial penalty stipulated </w:t>
      </w:r>
      <w:r w:rsidR="00B77035" w:rsidRPr="00D84D38">
        <w:rPr>
          <w:rFonts w:ascii="Arial" w:hAnsi="Arial" w:cs="Arial"/>
          <w:kern w:val="28"/>
          <w:szCs w:val="22"/>
          <w:lang w:val="en-ZA" w:eastAsia="en-ZA"/>
        </w:rPr>
        <w:t>therein.</w:t>
      </w:r>
      <w:r w:rsidR="00A0783E" w:rsidRPr="00D84D38">
        <w:rPr>
          <w:rFonts w:ascii="Arial" w:hAnsi="Arial" w:cs="Arial"/>
          <w:b/>
          <w:kern w:val="28"/>
          <w:szCs w:val="22"/>
          <w:lang w:eastAsia="en-ZA"/>
        </w:rPr>
        <w:t xml:space="preserve"> </w:t>
      </w:r>
      <w:bookmarkEnd w:id="56"/>
      <w:r w:rsidRPr="00D84D38">
        <w:rPr>
          <w:rFonts w:ascii="Arial" w:hAnsi="Arial" w:cs="Arial"/>
          <w:kern w:val="28"/>
          <w:szCs w:val="22"/>
          <w:lang w:eastAsia="en-ZA"/>
        </w:rPr>
        <w:t xml:space="preserve">  </w:t>
      </w:r>
    </w:p>
    <w:p w:rsidR="005C4503" w:rsidRPr="00D84D38" w:rsidRDefault="005C4503" w:rsidP="00BC2856">
      <w:pPr>
        <w:spacing w:after="0" w:line="240" w:lineRule="auto"/>
        <w:jc w:val="both"/>
        <w:rPr>
          <w:rFonts w:ascii="Arial" w:eastAsia="Times New Roman" w:hAnsi="Arial" w:cs="Times New Roman"/>
          <w:sz w:val="20"/>
          <w:szCs w:val="20"/>
          <w:lang w:eastAsia="en-ZA"/>
        </w:rPr>
      </w:pPr>
    </w:p>
    <w:p w:rsidR="005C4503" w:rsidRPr="00D84D38" w:rsidRDefault="005C4503" w:rsidP="002C1BFD">
      <w:pPr>
        <w:pStyle w:val="ListParagraph"/>
        <w:widowControl w:val="0"/>
        <w:numPr>
          <w:ilvl w:val="1"/>
          <w:numId w:val="9"/>
        </w:numPr>
        <w:tabs>
          <w:tab w:val="left" w:pos="709"/>
          <w:tab w:val="left" w:pos="1418"/>
        </w:tabs>
        <w:spacing w:line="360" w:lineRule="auto"/>
        <w:ind w:left="1418" w:right="641" w:hanging="992"/>
        <w:jc w:val="both"/>
        <w:rPr>
          <w:rFonts w:ascii="Arial" w:hAnsi="Arial" w:cs="Arial"/>
          <w:kern w:val="28"/>
          <w:szCs w:val="22"/>
          <w:lang w:eastAsia="en-ZA"/>
        </w:rPr>
      </w:pPr>
      <w:bookmarkStart w:id="57" w:name="_Ref434836154"/>
      <w:r w:rsidRPr="00D84D38">
        <w:rPr>
          <w:rFonts w:ascii="Arial" w:hAnsi="Arial" w:cs="Arial"/>
          <w:kern w:val="28"/>
          <w:szCs w:val="22"/>
          <w:lang w:eastAsia="en-ZA"/>
        </w:rPr>
        <w:t xml:space="preserve">The </w:t>
      </w:r>
      <w:r w:rsidRPr="00D84D38">
        <w:rPr>
          <w:rFonts w:ascii="Arial" w:hAnsi="Arial" w:cs="Arial"/>
          <w:kern w:val="28"/>
          <w:szCs w:val="22"/>
          <w:lang w:val="en-GB" w:eastAsia="en-ZA"/>
        </w:rPr>
        <w:t xml:space="preserve">maximum </w:t>
      </w:r>
      <w:r w:rsidR="00940AD5" w:rsidRPr="00D84D38">
        <w:rPr>
          <w:rFonts w:ascii="Arial" w:hAnsi="Arial" w:cs="Arial"/>
          <w:kern w:val="28"/>
          <w:szCs w:val="22"/>
          <w:lang w:val="en-GB" w:eastAsia="en-ZA"/>
        </w:rPr>
        <w:t>A</w:t>
      </w:r>
      <w:r w:rsidR="002C3EED" w:rsidRPr="00D84D38">
        <w:rPr>
          <w:rFonts w:ascii="Arial" w:hAnsi="Arial" w:cs="Arial"/>
          <w:kern w:val="28"/>
          <w:szCs w:val="22"/>
          <w:lang w:val="en-GB" w:eastAsia="en-ZA"/>
        </w:rPr>
        <w:t xml:space="preserve">mount at </w:t>
      </w:r>
      <w:r w:rsidR="00940AD5" w:rsidRPr="00D84D38">
        <w:rPr>
          <w:rFonts w:ascii="Arial" w:hAnsi="Arial" w:cs="Arial"/>
          <w:kern w:val="28"/>
          <w:szCs w:val="22"/>
          <w:lang w:val="en-GB" w:eastAsia="en-ZA"/>
        </w:rPr>
        <w:t>R</w:t>
      </w:r>
      <w:r w:rsidR="002C3EED" w:rsidRPr="00D84D38">
        <w:rPr>
          <w:rFonts w:ascii="Arial" w:hAnsi="Arial" w:cs="Arial"/>
          <w:kern w:val="28"/>
          <w:szCs w:val="22"/>
          <w:lang w:val="en-GB" w:eastAsia="en-ZA"/>
        </w:rPr>
        <w:t xml:space="preserve">isk that will be levied </w:t>
      </w:r>
      <w:r w:rsidR="00E519C1" w:rsidRPr="00D84D38">
        <w:rPr>
          <w:rFonts w:ascii="Arial" w:hAnsi="Arial" w:cs="Arial"/>
          <w:kern w:val="28"/>
          <w:szCs w:val="22"/>
          <w:lang w:val="en-GB" w:eastAsia="en-ZA"/>
        </w:rPr>
        <w:t xml:space="preserve">as financial penalty(ies) </w:t>
      </w:r>
      <w:r w:rsidR="00B91A13" w:rsidRPr="00D84D38">
        <w:rPr>
          <w:rFonts w:ascii="Arial" w:hAnsi="Arial" w:cs="Arial"/>
          <w:kern w:val="28"/>
          <w:szCs w:val="22"/>
          <w:lang w:eastAsia="en-ZA"/>
        </w:rPr>
        <w:t>in any particular month</w:t>
      </w:r>
      <w:r w:rsidR="00B91A13" w:rsidRPr="00D84D38">
        <w:rPr>
          <w:rFonts w:ascii="Arial" w:hAnsi="Arial" w:cs="Arial"/>
          <w:kern w:val="28"/>
          <w:szCs w:val="22"/>
          <w:lang w:val="en-ZA" w:eastAsia="en-ZA"/>
        </w:rPr>
        <w:t xml:space="preserve"> </w:t>
      </w:r>
      <w:r w:rsidRPr="00D84D38">
        <w:rPr>
          <w:rFonts w:ascii="Arial" w:hAnsi="Arial" w:cs="Arial"/>
          <w:kern w:val="28"/>
          <w:szCs w:val="22"/>
          <w:lang w:eastAsia="en-ZA"/>
        </w:rPr>
        <w:t xml:space="preserve">shall not exceed twenty five (25%) of the </w:t>
      </w:r>
      <w:r w:rsidRPr="00D84D38">
        <w:rPr>
          <w:rFonts w:ascii="Arial" w:hAnsi="Arial" w:cs="Arial"/>
          <w:kern w:val="28"/>
          <w:szCs w:val="22"/>
          <w:lang w:val="en-GB" w:eastAsia="en-ZA"/>
        </w:rPr>
        <w:t>total amount invoiced to SARS in respect of such month.</w:t>
      </w:r>
      <w:bookmarkEnd w:id="57"/>
      <w:r w:rsidRPr="00D84D38">
        <w:rPr>
          <w:rFonts w:ascii="Arial" w:hAnsi="Arial" w:cs="Arial"/>
          <w:kern w:val="28"/>
          <w:szCs w:val="22"/>
          <w:lang w:eastAsia="en-ZA"/>
        </w:rPr>
        <w:t xml:space="preserve"> </w:t>
      </w:r>
    </w:p>
    <w:p w:rsidR="005C4503" w:rsidRPr="00D84D38" w:rsidRDefault="005C4503" w:rsidP="00BC2856">
      <w:pPr>
        <w:spacing w:after="0" w:line="240" w:lineRule="auto"/>
        <w:jc w:val="both"/>
        <w:rPr>
          <w:rFonts w:ascii="Arial" w:eastAsia="Times New Roman" w:hAnsi="Arial" w:cs="Arial"/>
          <w:lang w:eastAsia="en-ZA"/>
        </w:rPr>
      </w:pPr>
    </w:p>
    <w:p w:rsidR="00CB70E9" w:rsidRPr="00D84D38" w:rsidRDefault="005C4503" w:rsidP="00AA023B">
      <w:pPr>
        <w:pStyle w:val="ListParagraph"/>
        <w:widowControl w:val="0"/>
        <w:numPr>
          <w:ilvl w:val="1"/>
          <w:numId w:val="9"/>
        </w:numPr>
        <w:tabs>
          <w:tab w:val="left" w:pos="709"/>
          <w:tab w:val="left" w:pos="1418"/>
        </w:tabs>
        <w:spacing w:line="360" w:lineRule="auto"/>
        <w:ind w:left="1418" w:right="641" w:hanging="992"/>
        <w:jc w:val="both"/>
        <w:rPr>
          <w:rFonts w:ascii="Arial" w:hAnsi="Arial" w:cs="Arial"/>
          <w:kern w:val="28"/>
          <w:szCs w:val="22"/>
          <w:lang w:eastAsia="en-ZA"/>
        </w:rPr>
      </w:pPr>
      <w:r w:rsidRPr="00D84D38">
        <w:rPr>
          <w:rFonts w:ascii="Arial" w:hAnsi="Arial" w:cs="Arial"/>
          <w:kern w:val="28"/>
          <w:szCs w:val="22"/>
          <w:lang w:eastAsia="en-ZA"/>
        </w:rPr>
        <w:t xml:space="preserve">The levying of a financial penalty shall not prejudice SARS’s rights to terminate the Agreement for breach by the </w:t>
      </w:r>
      <w:r w:rsidR="007A78D0" w:rsidRPr="00D84D38">
        <w:rPr>
          <w:rFonts w:ascii="Arial" w:hAnsi="Arial" w:cs="Arial"/>
          <w:kern w:val="28"/>
          <w:szCs w:val="22"/>
          <w:lang w:val="en-ZA" w:eastAsia="en-ZA"/>
        </w:rPr>
        <w:t>S</w:t>
      </w:r>
      <w:r w:rsidRPr="00D84D38">
        <w:rPr>
          <w:rFonts w:ascii="Arial" w:hAnsi="Arial" w:cs="Arial"/>
          <w:kern w:val="28"/>
          <w:szCs w:val="22"/>
          <w:lang w:eastAsia="en-ZA"/>
        </w:rPr>
        <w:t xml:space="preserve">ervice </w:t>
      </w:r>
      <w:r w:rsidR="007A78D0" w:rsidRPr="00D84D38">
        <w:rPr>
          <w:rFonts w:ascii="Arial" w:hAnsi="Arial" w:cs="Arial"/>
          <w:kern w:val="28"/>
          <w:szCs w:val="22"/>
          <w:lang w:val="en-ZA" w:eastAsia="en-ZA"/>
        </w:rPr>
        <w:t>P</w:t>
      </w:r>
      <w:r w:rsidRPr="00D84D38">
        <w:rPr>
          <w:rFonts w:ascii="Arial" w:hAnsi="Arial" w:cs="Arial"/>
          <w:kern w:val="28"/>
          <w:szCs w:val="22"/>
          <w:lang w:eastAsia="en-ZA"/>
        </w:rPr>
        <w:t>rovider.</w:t>
      </w:r>
    </w:p>
    <w:p w:rsidR="00CB70E9" w:rsidRPr="00D84D38" w:rsidRDefault="00CB70E9" w:rsidP="00BC2856">
      <w:pPr>
        <w:spacing w:after="0" w:line="240" w:lineRule="auto"/>
        <w:jc w:val="both"/>
        <w:rPr>
          <w:rFonts w:ascii="Arial" w:hAnsi="Arial" w:cs="Arial"/>
          <w:kern w:val="28"/>
          <w:lang w:eastAsia="en-ZA"/>
        </w:rPr>
      </w:pPr>
    </w:p>
    <w:p w:rsidR="002C1BFD" w:rsidRPr="00D84D38" w:rsidRDefault="002C1BFD" w:rsidP="00CB70E9">
      <w:pPr>
        <w:pStyle w:val="ListParagraph"/>
        <w:widowControl w:val="0"/>
        <w:numPr>
          <w:ilvl w:val="1"/>
          <w:numId w:val="9"/>
        </w:numPr>
        <w:tabs>
          <w:tab w:val="left" w:pos="709"/>
          <w:tab w:val="left" w:pos="1418"/>
        </w:tabs>
        <w:spacing w:line="360" w:lineRule="auto"/>
        <w:ind w:left="1418" w:right="641" w:hanging="992"/>
        <w:jc w:val="both"/>
        <w:rPr>
          <w:rFonts w:ascii="Arial" w:hAnsi="Arial" w:cs="Arial"/>
          <w:kern w:val="28"/>
          <w:szCs w:val="22"/>
          <w:lang w:eastAsia="en-ZA"/>
        </w:rPr>
      </w:pPr>
      <w:r w:rsidRPr="00D84D38">
        <w:t>S</w:t>
      </w:r>
      <w:r w:rsidR="004E41E8" w:rsidRPr="00D84D38">
        <w:t xml:space="preserve">ARS shall be entitled to off-set any service level credit </w:t>
      </w:r>
      <w:r w:rsidRPr="00D84D38">
        <w:t xml:space="preserve">due to it against payment due to the Service Provider in any particular month. </w:t>
      </w:r>
      <w:bookmarkStart w:id="58" w:name="_Toc150788393"/>
      <w:bookmarkStart w:id="59" w:name="_Toc67021308"/>
      <w:bookmarkStart w:id="60" w:name="_Toc61769671"/>
      <w:bookmarkStart w:id="61" w:name="_Toc54267780"/>
      <w:bookmarkStart w:id="62" w:name="_Toc54257983"/>
      <w:bookmarkStart w:id="63" w:name="_Ref53562595"/>
      <w:bookmarkStart w:id="64" w:name="_Ref327095343"/>
      <w:bookmarkStart w:id="65" w:name="_Ref327095455"/>
      <w:bookmarkStart w:id="66" w:name="_Ref433891015"/>
      <w:bookmarkStart w:id="67" w:name="_Ref434844617"/>
      <w:r w:rsidR="001B4B32" w:rsidRPr="00D84D38">
        <w:t xml:space="preserve"> </w:t>
      </w:r>
    </w:p>
    <w:p w:rsidR="002C1BFD" w:rsidRPr="00D84D38" w:rsidRDefault="002C1BFD" w:rsidP="00BC2856">
      <w:pPr>
        <w:spacing w:after="0" w:line="240" w:lineRule="auto"/>
        <w:jc w:val="both"/>
      </w:pPr>
    </w:p>
    <w:p w:rsidR="00085DB4" w:rsidRPr="00D84D38" w:rsidRDefault="001B4B32" w:rsidP="00D84D38">
      <w:pPr>
        <w:pStyle w:val="Heading3"/>
      </w:pPr>
      <w:bookmarkStart w:id="68" w:name="_Ref434835955"/>
      <w:bookmarkStart w:id="69" w:name="_Ref434847635"/>
      <w:bookmarkEnd w:id="58"/>
      <w:bookmarkEnd w:id="59"/>
      <w:bookmarkEnd w:id="60"/>
      <w:bookmarkEnd w:id="61"/>
      <w:bookmarkEnd w:id="62"/>
      <w:bookmarkEnd w:id="63"/>
      <w:bookmarkEnd w:id="64"/>
      <w:bookmarkEnd w:id="65"/>
      <w:bookmarkEnd w:id="66"/>
      <w:bookmarkEnd w:id="67"/>
      <w:r w:rsidRPr="00D84D38">
        <w:t>SUBCONTRACTING</w:t>
      </w:r>
      <w:bookmarkEnd w:id="68"/>
      <w:bookmarkEnd w:id="69"/>
    </w:p>
    <w:p w:rsidR="00085DB4" w:rsidRPr="00D84D38" w:rsidRDefault="00085DB4" w:rsidP="00BC2856">
      <w:pPr>
        <w:spacing w:after="0" w:line="240" w:lineRule="auto"/>
        <w:jc w:val="both"/>
        <w:rPr>
          <w:rFonts w:ascii="Arial" w:eastAsia="Times New Roman" w:hAnsi="Arial" w:cs="Arial"/>
          <w:b/>
          <w:lang w:eastAsia="en-ZA"/>
        </w:rPr>
      </w:pPr>
    </w:p>
    <w:p w:rsidR="00085DB4" w:rsidRPr="00D84D38" w:rsidRDefault="00085DB4" w:rsidP="008E117A">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bookmarkStart w:id="70" w:name="_Ref434835904"/>
      <w:r w:rsidRPr="00D84D38">
        <w:rPr>
          <w:rFonts w:ascii="Arial"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70"/>
    </w:p>
    <w:p w:rsidR="00085DB4" w:rsidRPr="00D84D38" w:rsidRDefault="00085DB4" w:rsidP="00BC2856">
      <w:pPr>
        <w:spacing w:after="0" w:line="240" w:lineRule="auto"/>
        <w:jc w:val="both"/>
        <w:rPr>
          <w:rFonts w:ascii="Arial" w:eastAsia="Times New Roman" w:hAnsi="Arial" w:cs="Arial"/>
          <w:lang w:eastAsia="en-ZA"/>
        </w:rPr>
      </w:pPr>
    </w:p>
    <w:p w:rsidR="00085DB4" w:rsidRPr="00D84D38" w:rsidRDefault="00085DB4" w:rsidP="001B4B32">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 xml:space="preserve">Whenever the Service Provider wishes to subcontract any part of the Services in terms hereof, the Service Provider shall submit, together with its request as set out in </w:t>
      </w:r>
      <w:r w:rsidRPr="00D84D38">
        <w:rPr>
          <w:rFonts w:ascii="Arial" w:hAnsi="Arial" w:cs="Arial"/>
          <w:b/>
          <w:lang w:eastAsia="en-ZA"/>
        </w:rPr>
        <w:t>clause</w:t>
      </w:r>
      <w:r w:rsidR="00E06B7D" w:rsidRPr="00D84D38">
        <w:rPr>
          <w:rFonts w:ascii="Arial" w:hAnsi="Arial" w:cs="Arial"/>
          <w:b/>
          <w:lang w:eastAsia="en-ZA"/>
        </w:rPr>
        <w:t xml:space="preserve"> </w:t>
      </w:r>
      <w:r w:rsidR="002C1BFD" w:rsidRPr="00D84D38">
        <w:rPr>
          <w:rFonts w:ascii="Arial" w:hAnsi="Arial" w:cs="Arial"/>
          <w:b/>
          <w:lang w:val="en-ZA" w:eastAsia="en-ZA"/>
        </w:rPr>
        <w:t>8.1</w:t>
      </w:r>
      <w:r w:rsidR="00056305" w:rsidRPr="00D84D38">
        <w:rPr>
          <w:rFonts w:ascii="Arial" w:hAnsi="Arial" w:cs="Arial"/>
          <w:b/>
          <w:lang w:eastAsia="en-ZA"/>
        </w:rPr>
        <w:t xml:space="preserve"> </w:t>
      </w:r>
      <w:r w:rsidRPr="00D84D38">
        <w:rPr>
          <w:rFonts w:ascii="Arial" w:hAnsi="Arial" w:cs="Arial"/>
          <w:lang w:eastAsia="en-ZA"/>
        </w:rPr>
        <w:t>above,</w:t>
      </w:r>
      <w:r w:rsidRPr="00D84D38">
        <w:rPr>
          <w:rFonts w:ascii="Arial" w:hAnsi="Arial" w:cs="Arial"/>
          <w:b/>
          <w:lang w:eastAsia="en-ZA"/>
        </w:rPr>
        <w:t xml:space="preserve"> </w:t>
      </w:r>
      <w:r w:rsidRPr="00D84D38">
        <w:rPr>
          <w:rFonts w:ascii="Arial" w:hAnsi="Arial" w:cs="Arial"/>
          <w:lang w:eastAsia="en-ZA"/>
        </w:rPr>
        <w:t>a complete written proposal for SARS’s approval containing</w:t>
      </w:r>
      <w:r w:rsidR="00056305" w:rsidRPr="00D84D38">
        <w:rPr>
          <w:rFonts w:ascii="Arial" w:hAnsi="Arial" w:cs="Arial"/>
          <w:lang w:eastAsia="en-ZA"/>
        </w:rPr>
        <w:t xml:space="preserve"> </w:t>
      </w:r>
      <w:r w:rsidR="00C415C8" w:rsidRPr="00D84D38">
        <w:rPr>
          <w:rFonts w:ascii="Arial" w:hAnsi="Arial" w:cs="Arial"/>
          <w:lang w:eastAsia="en-ZA"/>
        </w:rPr>
        <w:t>–</w:t>
      </w: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lastRenderedPageBreak/>
        <w:t>Full details and business references of the subcontractor;</w:t>
      </w:r>
    </w:p>
    <w:p w:rsidR="00085DB4" w:rsidRPr="00D84D38" w:rsidRDefault="00085DB4" w:rsidP="00BC2856">
      <w:pPr>
        <w:spacing w:after="0" w:line="240" w:lineRule="auto"/>
        <w:jc w:val="both"/>
        <w:rPr>
          <w:rFonts w:ascii="Arial" w:eastAsia="Times New Roman"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Confirmation that the subcontractor is PSIRA registered;</w:t>
      </w:r>
    </w:p>
    <w:p w:rsidR="00085DB4" w:rsidRPr="00D84D38" w:rsidRDefault="00085DB4" w:rsidP="00BC2856">
      <w:pPr>
        <w:spacing w:after="0" w:line="240" w:lineRule="auto"/>
        <w:jc w:val="both"/>
        <w:rPr>
          <w:rFonts w:ascii="Arial" w:eastAsia="Times New Roman" w:hAnsi="Arial" w:cs="Arial"/>
          <w:lang w:eastAsia="en-ZA"/>
        </w:rPr>
      </w:pPr>
      <w:r w:rsidRPr="00D84D38">
        <w:rPr>
          <w:rFonts w:ascii="Arial" w:eastAsia="Times New Roman" w:hAnsi="Arial" w:cs="Arial"/>
          <w:lang w:eastAsia="en-ZA"/>
        </w:rPr>
        <w:t xml:space="preserve"> </w:t>
      </w: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A full description of the part of the Services it proposes for subcontracting; </w:t>
      </w:r>
    </w:p>
    <w:p w:rsidR="00085DB4" w:rsidRPr="00D84D38" w:rsidRDefault="00085DB4" w:rsidP="00BC2856">
      <w:pPr>
        <w:spacing w:after="0" w:line="240" w:lineRule="auto"/>
        <w:jc w:val="both"/>
        <w:rPr>
          <w:rFonts w:ascii="Arial" w:eastAsia="Times New Roman"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Full details of how the Service Provider will manage the performance of the Services by the subcontractor;</w:t>
      </w:r>
    </w:p>
    <w:p w:rsidR="00085DB4" w:rsidRPr="00D84D38" w:rsidRDefault="00085DB4" w:rsidP="00BC2856">
      <w:pPr>
        <w:spacing w:after="0" w:line="240" w:lineRule="auto"/>
        <w:jc w:val="both"/>
        <w:rPr>
          <w:rFonts w:ascii="Arial"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The value of the contract proposed to be subcontracted, expressed as a percentage;</w:t>
      </w:r>
    </w:p>
    <w:p w:rsidR="00085DB4" w:rsidRPr="00D84D38" w:rsidRDefault="00085DB4" w:rsidP="00BC2856">
      <w:pPr>
        <w:spacing w:after="0" w:line="240" w:lineRule="auto"/>
        <w:jc w:val="both"/>
        <w:rPr>
          <w:rFonts w:ascii="Arial" w:eastAsia="Times New Roman"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The B-BBEE status and certificate of the subcontractor; and</w:t>
      </w:r>
    </w:p>
    <w:p w:rsidR="00085DB4" w:rsidRPr="00D84D38" w:rsidRDefault="00085DB4" w:rsidP="00BC2856">
      <w:pPr>
        <w:spacing w:after="0" w:line="240" w:lineRule="auto"/>
        <w:jc w:val="both"/>
        <w:rPr>
          <w:rFonts w:ascii="Arial" w:eastAsia="Times New Roman" w:hAnsi="Arial" w:cs="Arial"/>
          <w:lang w:eastAsia="en-ZA"/>
        </w:rPr>
      </w:pPr>
    </w:p>
    <w:p w:rsidR="00493637" w:rsidRPr="00D84D38" w:rsidRDefault="00085DB4" w:rsidP="007A561E">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Tax Clearance Certificate of the subcontractor.</w:t>
      </w:r>
    </w:p>
    <w:p w:rsidR="007A561E" w:rsidRPr="00D84D38" w:rsidRDefault="007A561E" w:rsidP="00BC2856">
      <w:pPr>
        <w:spacing w:after="0" w:line="240" w:lineRule="auto"/>
        <w:jc w:val="both"/>
        <w:rPr>
          <w:rFonts w:ascii="Arial"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Notwithstanding the provisions of this clause</w:t>
      </w:r>
      <w:r w:rsidR="00071586" w:rsidRPr="00D84D38">
        <w:rPr>
          <w:rFonts w:ascii="Arial" w:hAnsi="Arial"/>
          <w:lang w:val="en-ZA"/>
        </w:rPr>
        <w:t xml:space="preserve">, </w:t>
      </w:r>
      <w:r w:rsidRPr="00D84D38">
        <w:rPr>
          <w:rFonts w:ascii="Arial" w:hAnsi="Arial" w:cs="Arial"/>
          <w:lang w:eastAsia="en-ZA"/>
        </w:rPr>
        <w:t>the Service Provider shall remain the only Party wholly responsible for the due performance of its obligations in terms of this Agreement and compliance with the terms and conditions thereof.</w:t>
      </w:r>
    </w:p>
    <w:p w:rsidR="007A561E" w:rsidRPr="00D84D38" w:rsidRDefault="007A561E" w:rsidP="00BC2856">
      <w:pPr>
        <w:spacing w:after="0" w:line="240" w:lineRule="auto"/>
        <w:jc w:val="both"/>
        <w:rPr>
          <w:rFonts w:ascii="Arial" w:eastAsia="Times New Roman"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val="en-GB" w:eastAsia="en-ZA"/>
        </w:rPr>
        <w:t xml:space="preserve">Subject to the provisions of </w:t>
      </w:r>
      <w:r w:rsidR="00D02F85" w:rsidRPr="00D84D38">
        <w:rPr>
          <w:rFonts w:ascii="Arial" w:hAnsi="Arial" w:cs="Arial"/>
          <w:b/>
          <w:lang w:eastAsia="en-ZA"/>
        </w:rPr>
        <w:t xml:space="preserve">clause </w:t>
      </w:r>
      <w:r w:rsidR="00D02F85" w:rsidRPr="00D84D38">
        <w:rPr>
          <w:rFonts w:ascii="Arial" w:hAnsi="Arial" w:cs="Arial"/>
          <w:b/>
          <w:lang w:val="en-ZA" w:eastAsia="en-ZA"/>
        </w:rPr>
        <w:t>8.1</w:t>
      </w:r>
      <w:r w:rsidR="00D02F85" w:rsidRPr="00D84D38">
        <w:rPr>
          <w:rFonts w:ascii="Arial" w:hAnsi="Arial" w:cs="Arial"/>
          <w:b/>
          <w:lang w:eastAsia="en-ZA"/>
        </w:rPr>
        <w:t xml:space="preserve"> </w:t>
      </w:r>
      <w:proofErr w:type="gramStart"/>
      <w:r w:rsidR="00D02F85" w:rsidRPr="00D84D38">
        <w:rPr>
          <w:rFonts w:ascii="Arial" w:hAnsi="Arial" w:cs="Arial"/>
          <w:lang w:eastAsia="en-ZA"/>
        </w:rPr>
        <w:t>above</w:t>
      </w:r>
      <w:r w:rsidR="00D02F85" w:rsidRPr="00D84D38">
        <w:rPr>
          <w:rFonts w:ascii="Arial" w:hAnsi="Arial" w:cs="Arial"/>
          <w:lang w:val="en-GB" w:eastAsia="en-ZA"/>
        </w:rPr>
        <w:t xml:space="preserve"> </w:t>
      </w:r>
      <w:r w:rsidRPr="00D84D38">
        <w:rPr>
          <w:rFonts w:ascii="Arial" w:hAnsi="Arial" w:cs="Arial"/>
          <w:lang w:val="en-GB" w:eastAsia="en-ZA"/>
        </w:rPr>
        <w:t>,</w:t>
      </w:r>
      <w:proofErr w:type="gramEnd"/>
      <w:r w:rsidRPr="00D84D38">
        <w:rPr>
          <w:rFonts w:ascii="Arial" w:hAnsi="Arial" w:cs="Arial"/>
          <w:lang w:val="en-GB" w:eastAsia="en-ZA"/>
        </w:rPr>
        <w:t xml:space="preserve"> t</w:t>
      </w:r>
      <w:r w:rsidRPr="00D84D38">
        <w:rPr>
          <w:rFonts w:ascii="Arial" w:hAnsi="Arial" w:cs="Arial"/>
          <w:lang w:eastAsia="en-ZA"/>
        </w:rPr>
        <w:t>he Service Provider shall ensure that a subcontracting agreement entered into between the Service Provider and the subcontractor binds the subcontractor to the terms and conditions of this Agreement.</w:t>
      </w:r>
    </w:p>
    <w:p w:rsidR="00085DB4" w:rsidRPr="00D84D38" w:rsidRDefault="00085DB4" w:rsidP="00BC2856">
      <w:pPr>
        <w:spacing w:after="0" w:line="240" w:lineRule="auto"/>
        <w:jc w:val="both"/>
        <w:rPr>
          <w:rFonts w:ascii="Arial" w:eastAsia="Times New Roman" w:hAnsi="Arial" w:cs="Arial"/>
          <w:lang w:eastAsia="en-ZA"/>
        </w:rPr>
      </w:pPr>
    </w:p>
    <w:p w:rsidR="00085DB4" w:rsidRPr="00D84D38" w:rsidRDefault="00085DB4" w:rsidP="008E11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Nothing contained herein shall create a contractual relationship between SARS and the subcontractor. </w:t>
      </w:r>
    </w:p>
    <w:p w:rsidR="00AA43AB" w:rsidRPr="00D84D38" w:rsidRDefault="00AA43AB" w:rsidP="00BC2856">
      <w:pPr>
        <w:spacing w:after="0" w:line="240" w:lineRule="auto"/>
        <w:jc w:val="both"/>
        <w:rPr>
          <w:lang w:val="en-US"/>
        </w:rPr>
      </w:pPr>
    </w:p>
    <w:p w:rsidR="00682F89" w:rsidRPr="00D84D38" w:rsidRDefault="001069C8" w:rsidP="00D84D38">
      <w:pPr>
        <w:pStyle w:val="Heading3"/>
      </w:pPr>
      <w:bookmarkStart w:id="71" w:name="_Toc390854597"/>
      <w:bookmarkStart w:id="72" w:name="_Toc390855504"/>
      <w:bookmarkStart w:id="73" w:name="_Toc390933262"/>
      <w:bookmarkEnd w:id="53"/>
      <w:bookmarkEnd w:id="71"/>
      <w:bookmarkEnd w:id="72"/>
      <w:r w:rsidRPr="00D84D38">
        <w:t>SERVICE PROVIDER’S OBLIGATIONS</w:t>
      </w:r>
      <w:bookmarkEnd w:id="73"/>
      <w:r w:rsidR="00BD41D5" w:rsidRPr="00D84D38">
        <w:fldChar w:fldCharType="begin"/>
      </w:r>
      <w:r w:rsidR="00BD41D5" w:rsidRPr="00D84D38">
        <w:instrText xml:space="preserve"> TC "</w:instrText>
      </w:r>
      <w:bookmarkStart w:id="74" w:name="_Toc433890435"/>
      <w:r w:rsidR="00BD41D5" w:rsidRPr="00D84D38">
        <w:instrText>7.  SERVICE PROVIDER’S GENERAL OBLIGATIONS</w:instrText>
      </w:r>
      <w:bookmarkEnd w:id="74"/>
      <w:r w:rsidR="00BD41D5" w:rsidRPr="00D84D38">
        <w:instrText xml:space="preserve">" \f C \l "1" </w:instrText>
      </w:r>
      <w:r w:rsidR="00BD41D5" w:rsidRPr="00D84D38">
        <w:fldChar w:fldCharType="end"/>
      </w:r>
    </w:p>
    <w:p w:rsidR="00C7073C" w:rsidRPr="00D84D38" w:rsidRDefault="00C7073C" w:rsidP="00BC2856">
      <w:pPr>
        <w:spacing w:after="0" w:line="240" w:lineRule="auto"/>
        <w:jc w:val="both"/>
        <w:rPr>
          <w:rFonts w:ascii="Arial" w:hAnsi="Arial" w:cs="Arial"/>
        </w:rPr>
      </w:pPr>
    </w:p>
    <w:p w:rsidR="00D53AF0" w:rsidRPr="00D84D38" w:rsidRDefault="00085DB4"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rPr>
      </w:pPr>
      <w:r w:rsidRPr="00D84D38">
        <w:rPr>
          <w:rFonts w:ascii="Arial" w:hAnsi="Arial" w:cs="Arial"/>
          <w:lang w:val="en-ZA"/>
        </w:rPr>
        <w:t>The</w:t>
      </w:r>
      <w:r w:rsidR="001069C8" w:rsidRPr="00D84D38">
        <w:rPr>
          <w:rFonts w:ascii="Arial" w:hAnsi="Arial" w:cs="Arial"/>
        </w:rPr>
        <w:t xml:space="preserve"> Service Provider shall-</w:t>
      </w:r>
    </w:p>
    <w:p w:rsidR="00E54D3E" w:rsidRPr="00D84D38" w:rsidRDefault="00E54D3E" w:rsidP="00BC2856">
      <w:pPr>
        <w:spacing w:after="0" w:line="240" w:lineRule="auto"/>
        <w:jc w:val="both"/>
        <w:rPr>
          <w:rFonts w:ascii="Arial" w:hAnsi="Arial" w:cs="Arial"/>
        </w:rPr>
      </w:pPr>
    </w:p>
    <w:p w:rsidR="001069C8" w:rsidRPr="00D84D38" w:rsidRDefault="00311D18" w:rsidP="00675403">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N</w:t>
      </w:r>
      <w:r w:rsidR="00A51C88" w:rsidRPr="00D84D38">
        <w:rPr>
          <w:rFonts w:ascii="Arial" w:hAnsi="Arial" w:cs="Arial"/>
          <w:szCs w:val="22"/>
        </w:rPr>
        <w:t>ominate</w:t>
      </w:r>
      <w:r w:rsidR="001069C8" w:rsidRPr="00D84D38">
        <w:rPr>
          <w:rFonts w:ascii="Arial" w:hAnsi="Arial" w:cs="Arial"/>
          <w:szCs w:val="22"/>
        </w:rPr>
        <w:t xml:space="preserve"> </w:t>
      </w:r>
      <w:r w:rsidR="00085DB4" w:rsidRPr="00D84D38">
        <w:rPr>
          <w:rFonts w:ascii="Arial" w:hAnsi="Arial" w:cs="Arial"/>
          <w:szCs w:val="22"/>
          <w:lang w:val="en-ZA"/>
        </w:rPr>
        <w:t xml:space="preserve">an </w:t>
      </w:r>
      <w:r w:rsidR="001069C8" w:rsidRPr="00D84D38">
        <w:rPr>
          <w:rFonts w:ascii="Arial" w:hAnsi="Arial" w:cs="Arial"/>
          <w:szCs w:val="22"/>
        </w:rPr>
        <w:t>Account Executive</w:t>
      </w:r>
      <w:r w:rsidR="00D30349" w:rsidRPr="00D84D38">
        <w:rPr>
          <w:rFonts w:ascii="Arial" w:hAnsi="Arial" w:cs="Arial"/>
          <w:szCs w:val="22"/>
          <w:lang w:val="en-ZA"/>
        </w:rPr>
        <w:t>;</w:t>
      </w:r>
      <w:r w:rsidR="001069C8" w:rsidRPr="00D84D38">
        <w:rPr>
          <w:rFonts w:ascii="Arial" w:hAnsi="Arial" w:cs="Arial"/>
          <w:szCs w:val="22"/>
        </w:rPr>
        <w:t xml:space="preserve"> </w:t>
      </w:r>
    </w:p>
    <w:p w:rsidR="00A605B0" w:rsidRPr="00D84D38" w:rsidRDefault="00A605B0" w:rsidP="00BC2856">
      <w:pPr>
        <w:spacing w:after="0" w:line="240" w:lineRule="auto"/>
        <w:jc w:val="both"/>
        <w:rPr>
          <w:rFonts w:ascii="Arial" w:hAnsi="Arial" w:cs="Arial"/>
        </w:rPr>
      </w:pPr>
    </w:p>
    <w:p w:rsidR="001069C8" w:rsidRPr="00D84D38" w:rsidRDefault="00311D18" w:rsidP="00675403">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E</w:t>
      </w:r>
      <w:r w:rsidR="001069C8" w:rsidRPr="00D84D38">
        <w:rPr>
          <w:rFonts w:ascii="Arial" w:hAnsi="Arial" w:cs="Arial"/>
          <w:szCs w:val="22"/>
        </w:rPr>
        <w:t>nsure that t</w:t>
      </w:r>
      <w:r w:rsidR="009F18C6" w:rsidRPr="00D84D38">
        <w:rPr>
          <w:rFonts w:ascii="Arial" w:hAnsi="Arial" w:cs="Arial"/>
          <w:szCs w:val="22"/>
          <w:lang w:val="en-ZA"/>
        </w:rPr>
        <w:t>he Service Provider’s</w:t>
      </w:r>
      <w:r w:rsidR="001069C8" w:rsidRPr="00D84D38">
        <w:rPr>
          <w:rFonts w:ascii="Arial" w:hAnsi="Arial" w:cs="Arial"/>
          <w:szCs w:val="22"/>
        </w:rPr>
        <w:t xml:space="preserve"> </w:t>
      </w:r>
      <w:r w:rsidR="009F18C6" w:rsidRPr="00D84D38">
        <w:rPr>
          <w:rFonts w:ascii="Arial" w:hAnsi="Arial" w:cs="Arial"/>
          <w:szCs w:val="22"/>
          <w:lang w:val="en-ZA"/>
        </w:rPr>
        <w:t>P</w:t>
      </w:r>
      <w:r w:rsidR="00E54D3E" w:rsidRPr="00D84D38">
        <w:rPr>
          <w:rFonts w:ascii="Arial" w:hAnsi="Arial" w:cs="Arial"/>
          <w:szCs w:val="22"/>
        </w:rPr>
        <w:t>ersonnel</w:t>
      </w:r>
      <w:r w:rsidR="001069C8" w:rsidRPr="00D84D38">
        <w:rPr>
          <w:rFonts w:ascii="Arial" w:hAnsi="Arial" w:cs="Arial"/>
          <w:szCs w:val="22"/>
        </w:rPr>
        <w:t xml:space="preserve"> devote such time, attention and skill in performing the Services</w:t>
      </w:r>
      <w:r w:rsidR="00071586" w:rsidRPr="00D84D38">
        <w:rPr>
          <w:rFonts w:ascii="Arial" w:hAnsi="Arial" w:cs="Arial"/>
          <w:szCs w:val="22"/>
          <w:lang w:val="en-ZA"/>
        </w:rPr>
        <w:t>;</w:t>
      </w:r>
      <w:r w:rsidR="001069C8" w:rsidRPr="00D84D38">
        <w:rPr>
          <w:rFonts w:ascii="Arial" w:hAnsi="Arial" w:cs="Arial"/>
          <w:szCs w:val="22"/>
        </w:rPr>
        <w:t xml:space="preserve"> </w:t>
      </w:r>
    </w:p>
    <w:p w:rsidR="00E23D00" w:rsidRPr="00D84D38" w:rsidRDefault="00E23D00" w:rsidP="00BC2856">
      <w:pPr>
        <w:spacing w:after="0" w:line="240" w:lineRule="auto"/>
        <w:jc w:val="both"/>
        <w:rPr>
          <w:rFonts w:ascii="Arial" w:hAnsi="Arial" w:cs="Arial"/>
        </w:rPr>
      </w:pPr>
    </w:p>
    <w:p w:rsidR="008670C1" w:rsidRPr="00D84D38" w:rsidRDefault="00311D18" w:rsidP="00675403">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A</w:t>
      </w:r>
      <w:r w:rsidR="001069C8" w:rsidRPr="00D84D38">
        <w:rPr>
          <w:rFonts w:ascii="Arial" w:hAnsi="Arial" w:cs="Arial"/>
          <w:szCs w:val="22"/>
        </w:rPr>
        <w:t>ssign suitably qualified and skilled pe</w:t>
      </w:r>
      <w:r w:rsidR="00D30349" w:rsidRPr="00D84D38">
        <w:rPr>
          <w:rFonts w:ascii="Arial" w:hAnsi="Arial" w:cs="Arial"/>
          <w:szCs w:val="22"/>
        </w:rPr>
        <w:t>rsonnel to provide the Services</w:t>
      </w:r>
      <w:r w:rsidR="00D30349" w:rsidRPr="00D84D38">
        <w:rPr>
          <w:rFonts w:ascii="Arial" w:hAnsi="Arial" w:cs="Arial"/>
          <w:szCs w:val="22"/>
          <w:lang w:val="en-ZA"/>
        </w:rPr>
        <w:t>;</w:t>
      </w:r>
    </w:p>
    <w:p w:rsidR="00C415C8" w:rsidRPr="00D84D38" w:rsidRDefault="00C415C8" w:rsidP="00C415C8">
      <w:pPr>
        <w:pStyle w:val="ListParagraph"/>
        <w:rPr>
          <w:rFonts w:ascii="Arial" w:hAnsi="Arial" w:cs="Arial"/>
          <w:szCs w:val="22"/>
        </w:rPr>
      </w:pPr>
    </w:p>
    <w:p w:rsidR="00BC2856" w:rsidRPr="00D84D38" w:rsidRDefault="00311D18" w:rsidP="00BC2856">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lastRenderedPageBreak/>
        <w:t>P</w:t>
      </w:r>
      <w:r w:rsidR="001069C8" w:rsidRPr="00D84D38">
        <w:rPr>
          <w:rFonts w:ascii="Arial" w:hAnsi="Arial" w:cs="Arial"/>
          <w:szCs w:val="22"/>
          <w:lang w:val="en-US"/>
        </w:rPr>
        <w:t>rovide the Services to SARS with due care, skill and diligence in accordance with the highest professional service standards and principles</w:t>
      </w:r>
      <w:r w:rsidR="00D30349" w:rsidRPr="00D84D38">
        <w:rPr>
          <w:rFonts w:ascii="Arial" w:hAnsi="Arial" w:cs="Arial"/>
          <w:szCs w:val="22"/>
          <w:lang w:val="en-US"/>
        </w:rPr>
        <w:t>;</w:t>
      </w:r>
    </w:p>
    <w:p w:rsidR="00BC2856" w:rsidRPr="00D84D38" w:rsidRDefault="00BC2856" w:rsidP="00BC2856">
      <w:pPr>
        <w:spacing w:after="0" w:line="240" w:lineRule="auto"/>
        <w:jc w:val="both"/>
        <w:rPr>
          <w:rFonts w:ascii="Arial" w:hAnsi="Arial" w:cs="Arial"/>
          <w:lang w:val="x-none"/>
        </w:rPr>
      </w:pPr>
    </w:p>
    <w:p w:rsidR="003117B3" w:rsidRPr="00D84D38" w:rsidRDefault="00311D18" w:rsidP="00BC2856">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E</w:t>
      </w:r>
      <w:r w:rsidR="001069C8" w:rsidRPr="00D84D38">
        <w:rPr>
          <w:rFonts w:ascii="Arial" w:hAnsi="Arial" w:cs="Arial"/>
          <w:szCs w:val="22"/>
        </w:rPr>
        <w:t xml:space="preserve">nsure that </w:t>
      </w:r>
      <w:r w:rsidR="009F18C6" w:rsidRPr="00D84D38">
        <w:rPr>
          <w:rFonts w:ascii="Arial" w:hAnsi="Arial" w:cs="Arial"/>
          <w:szCs w:val="22"/>
          <w:lang w:val="en-ZA"/>
        </w:rPr>
        <w:t>the Service Provider’s Personnel</w:t>
      </w:r>
      <w:r w:rsidR="001069C8" w:rsidRPr="00D84D38">
        <w:rPr>
          <w:rFonts w:ascii="Arial" w:hAnsi="Arial" w:cs="Arial"/>
          <w:szCs w:val="22"/>
        </w:rPr>
        <w:t xml:space="preserve"> adhere to written and reasonable requests or instructions by SARS’s </w:t>
      </w:r>
      <w:r w:rsidRPr="00D84D38">
        <w:rPr>
          <w:rFonts w:ascii="Arial" w:hAnsi="Arial" w:cs="Arial"/>
          <w:szCs w:val="22"/>
        </w:rPr>
        <w:t>Designated</w:t>
      </w:r>
      <w:r w:rsidR="001069C8" w:rsidRPr="00D84D38">
        <w:rPr>
          <w:rFonts w:ascii="Arial" w:hAnsi="Arial" w:cs="Arial"/>
          <w:szCs w:val="22"/>
        </w:rPr>
        <w:t xml:space="preserve"> Representative</w:t>
      </w:r>
      <w:r w:rsidR="00E726E7" w:rsidRPr="00D84D38">
        <w:rPr>
          <w:rFonts w:ascii="Arial" w:hAnsi="Arial" w:cs="Arial"/>
          <w:szCs w:val="22"/>
          <w:lang w:val="en-ZA"/>
        </w:rPr>
        <w:t>;</w:t>
      </w:r>
      <w:bookmarkStart w:id="75" w:name="_Ref390874838"/>
    </w:p>
    <w:p w:rsidR="003117B3" w:rsidRPr="00D84D38" w:rsidRDefault="003117B3" w:rsidP="00BC2856">
      <w:pPr>
        <w:spacing w:after="0" w:line="240" w:lineRule="auto"/>
        <w:jc w:val="both"/>
        <w:rPr>
          <w:rFonts w:ascii="Arial" w:hAnsi="Arial" w:cs="Arial"/>
        </w:rPr>
      </w:pPr>
    </w:p>
    <w:p w:rsidR="001069C8" w:rsidRPr="00D84D38" w:rsidRDefault="00311D18" w:rsidP="00675403">
      <w:pPr>
        <w:pStyle w:val="ListParagraph"/>
        <w:widowControl w:val="0"/>
        <w:numPr>
          <w:ilvl w:val="2"/>
          <w:numId w:val="9"/>
        </w:numPr>
        <w:tabs>
          <w:tab w:val="left" w:pos="1276"/>
        </w:tabs>
        <w:spacing w:line="360" w:lineRule="auto"/>
        <w:ind w:right="621" w:hanging="1004"/>
        <w:jc w:val="both"/>
        <w:rPr>
          <w:rFonts w:ascii="Arial" w:hAnsi="Arial" w:cs="Arial"/>
          <w:szCs w:val="22"/>
        </w:rPr>
      </w:pPr>
      <w:bookmarkStart w:id="76" w:name="_Ref436734547"/>
      <w:bookmarkStart w:id="77" w:name="_Ref429409832"/>
      <w:r w:rsidRPr="00D84D38">
        <w:rPr>
          <w:rFonts w:ascii="Arial" w:hAnsi="Arial" w:cs="Arial"/>
          <w:szCs w:val="22"/>
          <w:lang w:val="en-ZA"/>
        </w:rPr>
        <w:t>I</w:t>
      </w:r>
      <w:r w:rsidR="001069C8" w:rsidRPr="00D84D38">
        <w:rPr>
          <w:rFonts w:ascii="Arial" w:hAnsi="Arial" w:cs="Arial"/>
          <w:szCs w:val="22"/>
        </w:rPr>
        <w:t>mmediately inform SARS</w:t>
      </w:r>
      <w:r w:rsidR="00B866D0" w:rsidRPr="00D84D38">
        <w:rPr>
          <w:rFonts w:ascii="Arial" w:hAnsi="Arial" w:cs="Arial"/>
          <w:szCs w:val="22"/>
          <w:lang w:val="en-ZA"/>
        </w:rPr>
        <w:t>’s</w:t>
      </w:r>
      <w:r w:rsidR="001069C8" w:rsidRPr="00D84D38">
        <w:rPr>
          <w:rFonts w:ascii="Arial" w:hAnsi="Arial" w:cs="Arial"/>
          <w:szCs w:val="22"/>
        </w:rPr>
        <w:t xml:space="preserve"> </w:t>
      </w:r>
      <w:r w:rsidRPr="00D84D38">
        <w:rPr>
          <w:rFonts w:ascii="Arial" w:hAnsi="Arial" w:cs="Arial"/>
          <w:szCs w:val="22"/>
        </w:rPr>
        <w:t>Designated</w:t>
      </w:r>
      <w:r w:rsidR="001069C8" w:rsidRPr="00D84D38">
        <w:rPr>
          <w:rFonts w:ascii="Arial" w:hAnsi="Arial" w:cs="Arial"/>
          <w:szCs w:val="22"/>
        </w:rPr>
        <w:t xml:space="preserve"> Representative of any </w:t>
      </w:r>
      <w:r w:rsidR="00F8464C" w:rsidRPr="00D84D38">
        <w:rPr>
          <w:rFonts w:ascii="Arial" w:hAnsi="Arial" w:cs="Arial"/>
          <w:szCs w:val="22"/>
          <w:lang w:val="en-ZA"/>
        </w:rPr>
        <w:t>risks or circumstances within the Service Provider’s knowledge (</w:t>
      </w:r>
      <w:r w:rsidR="00F8464C" w:rsidRPr="00D84D38">
        <w:rPr>
          <w:rFonts w:ascii="Arial" w:hAnsi="Arial" w:cs="Arial"/>
          <w:szCs w:val="22"/>
        </w:rPr>
        <w:t xml:space="preserve">including information </w:t>
      </w:r>
      <w:r w:rsidR="00F8464C" w:rsidRPr="00D84D38">
        <w:rPr>
          <w:rFonts w:ascii="Arial" w:hAnsi="Arial" w:cs="Arial"/>
          <w:szCs w:val="22"/>
          <w:lang w:val="en-ZA"/>
        </w:rPr>
        <w:t>relating to</w:t>
      </w:r>
      <w:r w:rsidR="00F8464C" w:rsidRPr="00D84D38">
        <w:rPr>
          <w:rFonts w:ascii="Arial" w:hAnsi="Arial" w:cs="Arial"/>
          <w:szCs w:val="22"/>
        </w:rPr>
        <w:t xml:space="preserve"> the Service Provider’s Personnel</w:t>
      </w:r>
      <w:r w:rsidR="00F8464C" w:rsidRPr="00D84D38">
        <w:rPr>
          <w:rFonts w:ascii="Arial" w:hAnsi="Arial" w:cs="Arial"/>
          <w:szCs w:val="22"/>
          <w:lang w:val="en-ZA"/>
        </w:rPr>
        <w:t>,)</w:t>
      </w:r>
      <w:r w:rsidR="00F8464C" w:rsidRPr="00D84D38" w:rsidDel="00F8464C">
        <w:rPr>
          <w:rFonts w:ascii="Arial" w:hAnsi="Arial" w:cs="Arial"/>
          <w:szCs w:val="22"/>
        </w:rPr>
        <w:t xml:space="preserve"> </w:t>
      </w:r>
      <w:r w:rsidR="00F8464C" w:rsidRPr="00D84D38">
        <w:rPr>
          <w:rFonts w:ascii="Arial" w:hAnsi="Arial" w:cs="Arial"/>
          <w:szCs w:val="22"/>
          <w:lang w:val="en-ZA"/>
        </w:rPr>
        <w:t>which may adversely affect the Services;</w:t>
      </w:r>
      <w:bookmarkEnd w:id="76"/>
      <w:r w:rsidR="00F8464C" w:rsidRPr="00D84D38">
        <w:rPr>
          <w:rFonts w:ascii="Arial" w:hAnsi="Arial" w:cs="Arial"/>
          <w:szCs w:val="22"/>
          <w:lang w:val="en-ZA"/>
        </w:rPr>
        <w:t xml:space="preserve">  </w:t>
      </w:r>
      <w:bookmarkEnd w:id="75"/>
      <w:bookmarkEnd w:id="77"/>
    </w:p>
    <w:p w:rsidR="001069C8" w:rsidRPr="00D84D38" w:rsidRDefault="001069C8" w:rsidP="00BC2856">
      <w:pPr>
        <w:spacing w:after="0" w:line="240" w:lineRule="auto"/>
        <w:jc w:val="both"/>
        <w:rPr>
          <w:rFonts w:ascii="Arial" w:hAnsi="Arial" w:cs="Arial"/>
        </w:rPr>
      </w:pPr>
    </w:p>
    <w:p w:rsidR="001069C8" w:rsidRPr="00D84D38" w:rsidRDefault="00311D18" w:rsidP="00675403">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E</w:t>
      </w:r>
      <w:r w:rsidR="001069C8" w:rsidRPr="00D84D38">
        <w:rPr>
          <w:rFonts w:ascii="Arial" w:hAnsi="Arial" w:cs="Arial"/>
          <w:szCs w:val="22"/>
        </w:rPr>
        <w:t xml:space="preserve">nsure that it performs security checks (vetting) on </w:t>
      </w:r>
      <w:r w:rsidR="009F18C6" w:rsidRPr="00D84D38">
        <w:rPr>
          <w:rFonts w:ascii="Arial" w:hAnsi="Arial" w:cs="Arial"/>
          <w:szCs w:val="22"/>
          <w:lang w:val="en-ZA"/>
        </w:rPr>
        <w:t xml:space="preserve">the Service Provider’s Personnel </w:t>
      </w:r>
      <w:r w:rsidR="00D02F85" w:rsidRPr="00D84D38">
        <w:rPr>
          <w:rFonts w:ascii="Arial" w:hAnsi="Arial" w:cs="Arial"/>
          <w:szCs w:val="22"/>
          <w:lang w:val="en-ZA"/>
        </w:rPr>
        <w:t xml:space="preserve">and </w:t>
      </w:r>
      <w:r w:rsidR="001069C8" w:rsidRPr="00D84D38">
        <w:rPr>
          <w:rFonts w:ascii="Arial" w:hAnsi="Arial" w:cs="Arial"/>
          <w:szCs w:val="22"/>
        </w:rPr>
        <w:t>immediately take steps to prevent any of t</w:t>
      </w:r>
      <w:r w:rsidR="009F18C6" w:rsidRPr="00D84D38">
        <w:rPr>
          <w:rFonts w:ascii="Arial" w:hAnsi="Arial" w:cs="Arial"/>
          <w:szCs w:val="22"/>
          <w:lang w:val="en-ZA"/>
        </w:rPr>
        <w:t>he Service Provider’s Personnel</w:t>
      </w:r>
      <w:r w:rsidR="001069C8" w:rsidRPr="00D84D38">
        <w:rPr>
          <w:rFonts w:ascii="Arial" w:hAnsi="Arial" w:cs="Arial"/>
          <w:szCs w:val="22"/>
        </w:rPr>
        <w:t xml:space="preserve"> found to be a security risk from performing the Services</w:t>
      </w:r>
      <w:r w:rsidR="00D30349" w:rsidRPr="00D84D38">
        <w:rPr>
          <w:rFonts w:ascii="Arial" w:hAnsi="Arial" w:cs="Arial"/>
          <w:szCs w:val="22"/>
          <w:lang w:val="en-ZA"/>
        </w:rPr>
        <w:t>;</w:t>
      </w:r>
      <w:r w:rsidR="00A51C88" w:rsidRPr="00D84D38">
        <w:rPr>
          <w:rFonts w:ascii="Arial" w:hAnsi="Arial" w:cs="Arial"/>
          <w:szCs w:val="22"/>
          <w:lang w:val="en-ZA"/>
        </w:rPr>
        <w:t xml:space="preserve"> and, </w:t>
      </w:r>
    </w:p>
    <w:p w:rsidR="00D84717" w:rsidRPr="00D84D38" w:rsidRDefault="00D84717" w:rsidP="00BC2856">
      <w:pPr>
        <w:spacing w:after="0" w:line="240" w:lineRule="auto"/>
        <w:jc w:val="both"/>
        <w:rPr>
          <w:rFonts w:ascii="Arial" w:hAnsi="Arial" w:cs="Arial"/>
        </w:rPr>
      </w:pPr>
    </w:p>
    <w:p w:rsidR="001B4B32" w:rsidRPr="00D84D38" w:rsidRDefault="00311D18" w:rsidP="001B4B32">
      <w:pPr>
        <w:pStyle w:val="ListParagraph"/>
        <w:widowControl w:val="0"/>
        <w:numPr>
          <w:ilvl w:val="2"/>
          <w:numId w:val="9"/>
        </w:numPr>
        <w:tabs>
          <w:tab w:val="left" w:pos="1276"/>
        </w:tabs>
        <w:spacing w:line="360" w:lineRule="auto"/>
        <w:ind w:right="621" w:hanging="1004"/>
        <w:jc w:val="both"/>
        <w:rPr>
          <w:rFonts w:ascii="Arial" w:hAnsi="Arial" w:cs="Arial"/>
          <w:szCs w:val="22"/>
        </w:rPr>
      </w:pPr>
      <w:r w:rsidRPr="00D84D38">
        <w:rPr>
          <w:rFonts w:ascii="Arial" w:hAnsi="Arial" w:cs="Arial"/>
          <w:szCs w:val="22"/>
          <w:lang w:val="en-ZA"/>
        </w:rPr>
        <w:t>Ensure</w:t>
      </w:r>
      <w:r w:rsidR="001069C8" w:rsidRPr="00D84D38">
        <w:rPr>
          <w:rFonts w:ascii="Arial" w:hAnsi="Arial" w:cs="Arial"/>
          <w:szCs w:val="22"/>
        </w:rPr>
        <w:t xml:space="preserve"> that it maintains its PSIRA registration </w:t>
      </w:r>
      <w:r w:rsidR="00F8464C" w:rsidRPr="00D84D38">
        <w:rPr>
          <w:rFonts w:ascii="Arial" w:hAnsi="Arial" w:cs="Arial"/>
          <w:szCs w:val="22"/>
          <w:lang w:val="en-ZA"/>
        </w:rPr>
        <w:t xml:space="preserve">and good standing </w:t>
      </w:r>
      <w:r w:rsidR="001069C8" w:rsidRPr="00D84D38">
        <w:rPr>
          <w:rFonts w:ascii="Arial" w:hAnsi="Arial" w:cs="Arial"/>
          <w:szCs w:val="22"/>
        </w:rPr>
        <w:t>for the entire term of the Agreement</w:t>
      </w:r>
      <w:r w:rsidR="00AE4EEB" w:rsidRPr="00D84D38">
        <w:rPr>
          <w:rFonts w:ascii="Arial" w:hAnsi="Arial" w:cs="Arial"/>
          <w:szCs w:val="22"/>
          <w:lang w:val="en-ZA"/>
        </w:rPr>
        <w:t xml:space="preserve">, and furnish </w:t>
      </w:r>
      <w:r w:rsidR="00C2786A" w:rsidRPr="00D84D38">
        <w:rPr>
          <w:rFonts w:ascii="Arial" w:hAnsi="Arial" w:cs="Arial"/>
          <w:szCs w:val="22"/>
          <w:lang w:val="en-ZA"/>
        </w:rPr>
        <w:t xml:space="preserve">confirmation of </w:t>
      </w:r>
      <w:r w:rsidR="00AE4EEB" w:rsidRPr="00D84D38">
        <w:rPr>
          <w:rFonts w:ascii="Arial" w:hAnsi="Arial" w:cs="Arial"/>
          <w:szCs w:val="22"/>
          <w:lang w:val="en-ZA"/>
        </w:rPr>
        <w:t>same to SARS on demand</w:t>
      </w:r>
      <w:r w:rsidR="00056305" w:rsidRPr="00D84D38">
        <w:rPr>
          <w:rFonts w:ascii="Arial" w:hAnsi="Arial" w:cs="Arial"/>
          <w:szCs w:val="22"/>
          <w:lang w:val="en-ZA"/>
        </w:rPr>
        <w:t>.</w:t>
      </w:r>
      <w:bookmarkStart w:id="78" w:name="_Ref390874060"/>
      <w:bookmarkStart w:id="79" w:name="_Toc390933263"/>
      <w:bookmarkStart w:id="80" w:name="_Ref429399916"/>
      <w:bookmarkStart w:id="81" w:name="_Ref430783396"/>
    </w:p>
    <w:p w:rsidR="00311D18" w:rsidRPr="00D84D38" w:rsidRDefault="00311D18" w:rsidP="00311D18">
      <w:pPr>
        <w:pStyle w:val="ListParagraph"/>
        <w:rPr>
          <w:rFonts w:ascii="Arial" w:hAnsi="Arial" w:cs="Arial"/>
          <w:szCs w:val="22"/>
        </w:rPr>
      </w:pPr>
    </w:p>
    <w:p w:rsidR="001B4B32" w:rsidRPr="00D84D38" w:rsidRDefault="007E74A9" w:rsidP="001E3555">
      <w:pPr>
        <w:pStyle w:val="ListParagraph"/>
        <w:widowControl w:val="0"/>
        <w:numPr>
          <w:ilvl w:val="2"/>
          <w:numId w:val="9"/>
        </w:numPr>
        <w:tabs>
          <w:tab w:val="left" w:pos="1276"/>
        </w:tabs>
        <w:spacing w:line="360" w:lineRule="auto"/>
        <w:ind w:right="621" w:hanging="1004"/>
        <w:jc w:val="both"/>
        <w:rPr>
          <w:rFonts w:ascii="Arial" w:hAnsi="Arial"/>
        </w:rPr>
      </w:pPr>
      <w:r w:rsidRPr="00D84D38">
        <w:rPr>
          <w:rFonts w:ascii="Arial" w:hAnsi="Arial" w:cs="Arial"/>
          <w:szCs w:val="22"/>
          <w:lang w:val="en-ZA"/>
        </w:rPr>
        <w:t xml:space="preserve">Comply with the obligations indicated in the RFP.  </w:t>
      </w:r>
    </w:p>
    <w:p w:rsidR="001E3555" w:rsidRPr="00D84D38" w:rsidRDefault="001E3555" w:rsidP="001E3555">
      <w:pPr>
        <w:pStyle w:val="ListParagraph"/>
        <w:rPr>
          <w:rFonts w:ascii="Arial" w:hAnsi="Arial"/>
        </w:rPr>
      </w:pPr>
    </w:p>
    <w:p w:rsidR="00682F89" w:rsidRPr="00D84D38" w:rsidRDefault="00F808B0" w:rsidP="00D84D38">
      <w:pPr>
        <w:pStyle w:val="Heading3"/>
      </w:pPr>
      <w:bookmarkStart w:id="82" w:name="_Ref434914951"/>
      <w:r w:rsidRPr="00D84D38">
        <w:t>MANAGEMENT LIAISON MEETINGS</w:t>
      </w:r>
      <w:bookmarkEnd w:id="78"/>
      <w:bookmarkEnd w:id="79"/>
      <w:bookmarkEnd w:id="80"/>
      <w:bookmarkEnd w:id="81"/>
      <w:bookmarkEnd w:id="82"/>
      <w:r w:rsidR="00BD41D5" w:rsidRPr="00D84D38">
        <w:fldChar w:fldCharType="begin"/>
      </w:r>
      <w:r w:rsidR="00BD41D5" w:rsidRPr="00D84D38">
        <w:instrText xml:space="preserve"> TC "</w:instrText>
      </w:r>
      <w:bookmarkStart w:id="83" w:name="_Toc433890436"/>
      <w:r w:rsidR="00BD41D5" w:rsidRPr="00D84D38">
        <w:instrText>8.  MANAGEMENT LIAISON MEETINGS</w:instrText>
      </w:r>
      <w:bookmarkEnd w:id="83"/>
      <w:r w:rsidR="00BD41D5" w:rsidRPr="00D84D38">
        <w:instrText xml:space="preserve">" \f C \l "1" </w:instrText>
      </w:r>
      <w:r w:rsidR="00BD41D5" w:rsidRPr="00D84D38">
        <w:fldChar w:fldCharType="end"/>
      </w:r>
    </w:p>
    <w:p w:rsidR="00F808B0" w:rsidRPr="00D84D38" w:rsidRDefault="00F808B0" w:rsidP="00BC2856">
      <w:pPr>
        <w:spacing w:after="0" w:line="240" w:lineRule="auto"/>
        <w:jc w:val="both"/>
      </w:pPr>
    </w:p>
    <w:p w:rsidR="00870ECD" w:rsidRPr="00D84D38" w:rsidRDefault="00F808B0"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bookmarkStart w:id="84" w:name="_Ref526838238"/>
      <w:r w:rsidRPr="00D84D38">
        <w:rPr>
          <w:rFonts w:ascii="Arial" w:hAnsi="Arial" w:cs="Arial"/>
          <w:lang w:eastAsia="en-ZA"/>
        </w:rPr>
        <w:t xml:space="preserve">The Account Executive and SARS’s </w:t>
      </w:r>
      <w:r w:rsidR="00311D18" w:rsidRPr="00D84D38">
        <w:rPr>
          <w:rFonts w:ascii="Arial" w:hAnsi="Arial" w:cs="Arial"/>
          <w:lang w:eastAsia="en-ZA"/>
        </w:rPr>
        <w:t>Designated</w:t>
      </w:r>
      <w:r w:rsidRPr="00D84D38">
        <w:rPr>
          <w:rFonts w:ascii="Arial" w:hAnsi="Arial" w:cs="Arial"/>
          <w:lang w:eastAsia="en-ZA"/>
        </w:rPr>
        <w:t xml:space="preserve"> Representative shall meet </w:t>
      </w:r>
      <w:r w:rsidR="00F9795B" w:rsidRPr="00D84D38">
        <w:rPr>
          <w:rFonts w:ascii="Arial" w:hAnsi="Arial" w:cs="Arial"/>
          <w:lang w:eastAsia="en-ZA"/>
        </w:rPr>
        <w:t xml:space="preserve">on monthly </w:t>
      </w:r>
      <w:r w:rsidR="005D3E18" w:rsidRPr="00D84D38">
        <w:rPr>
          <w:rFonts w:ascii="Arial" w:hAnsi="Arial" w:cs="Arial"/>
          <w:lang w:val="en-ZA" w:eastAsia="en-ZA"/>
        </w:rPr>
        <w:t xml:space="preserve">or such other intervals as may be agreed between the Account Executive and </w:t>
      </w:r>
      <w:r w:rsidR="005D3E18" w:rsidRPr="00D84D38">
        <w:rPr>
          <w:rFonts w:ascii="Arial" w:hAnsi="Arial" w:cs="Arial"/>
          <w:lang w:eastAsia="en-ZA"/>
        </w:rPr>
        <w:t xml:space="preserve">SARS’s </w:t>
      </w:r>
      <w:r w:rsidR="00311D18" w:rsidRPr="00D84D38">
        <w:rPr>
          <w:rFonts w:ascii="Arial" w:hAnsi="Arial" w:cs="Arial"/>
          <w:lang w:eastAsia="en-ZA"/>
        </w:rPr>
        <w:t>Designated</w:t>
      </w:r>
      <w:r w:rsidR="005D3E18" w:rsidRPr="00D84D38">
        <w:rPr>
          <w:rFonts w:ascii="Arial" w:hAnsi="Arial" w:cs="Arial"/>
          <w:lang w:eastAsia="en-ZA"/>
        </w:rPr>
        <w:t xml:space="preserve"> Representative </w:t>
      </w:r>
      <w:r w:rsidR="007E74A9" w:rsidRPr="00D84D38">
        <w:rPr>
          <w:rFonts w:ascii="Arial" w:hAnsi="Arial" w:cs="Arial"/>
          <w:lang w:val="en-ZA" w:eastAsia="en-ZA"/>
        </w:rPr>
        <w:t xml:space="preserve">in writing </w:t>
      </w:r>
      <w:r w:rsidRPr="00D84D38">
        <w:rPr>
          <w:rFonts w:ascii="Arial" w:hAnsi="Arial" w:cs="Arial"/>
          <w:lang w:eastAsia="en-ZA"/>
        </w:rPr>
        <w:t>to discuss the performance of the Services</w:t>
      </w:r>
      <w:r w:rsidR="00BF68B2" w:rsidRPr="00D84D38">
        <w:rPr>
          <w:rFonts w:ascii="Arial" w:hAnsi="Arial" w:cs="Arial"/>
          <w:lang w:eastAsia="en-ZA"/>
        </w:rPr>
        <w:t>.</w:t>
      </w:r>
      <w:bookmarkEnd w:id="84"/>
      <w:r w:rsidRPr="00D84D38">
        <w:rPr>
          <w:rFonts w:ascii="Arial" w:hAnsi="Arial" w:cs="Arial"/>
          <w:lang w:eastAsia="en-ZA"/>
        </w:rPr>
        <w:t xml:space="preserve"> </w:t>
      </w:r>
    </w:p>
    <w:p w:rsidR="00F808B0" w:rsidRPr="00D84D38" w:rsidRDefault="00F808B0" w:rsidP="00BC2856">
      <w:pPr>
        <w:spacing w:after="0" w:line="240" w:lineRule="auto"/>
        <w:jc w:val="both"/>
        <w:rPr>
          <w:rFonts w:ascii="Arial" w:eastAsia="Times New Roman" w:hAnsi="Arial" w:cs="Arial"/>
          <w:lang w:eastAsia="en-ZA"/>
        </w:rPr>
      </w:pPr>
    </w:p>
    <w:p w:rsidR="00F808B0" w:rsidRPr="00D84D38" w:rsidRDefault="00F808B0"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bookmarkStart w:id="85" w:name="_Ref390874127"/>
      <w:r w:rsidRPr="00D84D38">
        <w:rPr>
          <w:rFonts w:ascii="Arial" w:hAnsi="Arial" w:cs="Arial"/>
          <w:lang w:eastAsia="en-ZA"/>
        </w:rPr>
        <w:t>The Service Provider shall be responsible for the correct recording of the meeting proceedings.</w:t>
      </w:r>
      <w:bookmarkEnd w:id="85"/>
    </w:p>
    <w:p w:rsidR="00F808B0" w:rsidRPr="00D84D38" w:rsidRDefault="00F808B0" w:rsidP="00BC2856">
      <w:pPr>
        <w:spacing w:after="0" w:line="240" w:lineRule="auto"/>
        <w:jc w:val="both"/>
        <w:rPr>
          <w:rFonts w:ascii="Arial" w:eastAsia="Times New Roman" w:hAnsi="Arial" w:cs="Arial"/>
          <w:lang w:eastAsia="en-ZA"/>
        </w:rPr>
      </w:pPr>
    </w:p>
    <w:p w:rsidR="00F808B0" w:rsidRPr="00D84D38" w:rsidRDefault="00F808B0"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bookmarkStart w:id="86" w:name="_Ref390874149"/>
      <w:r w:rsidRPr="00D84D38">
        <w:rPr>
          <w:rFonts w:ascii="Arial" w:hAnsi="Arial" w:cs="Arial"/>
          <w:lang w:eastAsia="en-ZA"/>
        </w:rPr>
        <w:t>The Service Provider shall deliver the record of the meeting proceedings to SARS within two (2) Business Days after the date of the meeting or such shorter period as SARS may prescribe,  for SARS’s perusal and verification.</w:t>
      </w:r>
      <w:bookmarkEnd w:id="86"/>
      <w:r w:rsidR="00BF68B2" w:rsidRPr="00D84D38">
        <w:rPr>
          <w:rFonts w:ascii="Arial" w:hAnsi="Arial" w:cs="Arial"/>
          <w:lang w:eastAsia="en-ZA"/>
        </w:rPr>
        <w:t xml:space="preserve"> </w:t>
      </w:r>
    </w:p>
    <w:p w:rsidR="00AA023B" w:rsidRPr="00D84D38" w:rsidRDefault="00FB48AA" w:rsidP="00FB48AA">
      <w:pPr>
        <w:tabs>
          <w:tab w:val="left" w:pos="2100"/>
        </w:tabs>
        <w:spacing w:after="0" w:line="240" w:lineRule="auto"/>
        <w:jc w:val="both"/>
        <w:rPr>
          <w:rFonts w:ascii="Arial" w:hAnsi="Arial" w:cs="Arial"/>
          <w:lang w:eastAsia="en-ZA"/>
        </w:rPr>
      </w:pPr>
      <w:bookmarkStart w:id="87" w:name="_Ref390874164"/>
      <w:bookmarkStart w:id="88" w:name="_Ref433894426"/>
      <w:r w:rsidRPr="00D84D38">
        <w:rPr>
          <w:rFonts w:ascii="Arial" w:hAnsi="Arial" w:cs="Arial"/>
          <w:lang w:eastAsia="en-ZA"/>
        </w:rPr>
        <w:tab/>
      </w:r>
    </w:p>
    <w:p w:rsidR="00B91A13" w:rsidRPr="00D84D38" w:rsidRDefault="00F808B0" w:rsidP="00AA023B">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SARS shall have the right to comment on and amend the record.  SARS’s comments and amendments shall be discussed and/or confirmed at the next meeting</w:t>
      </w:r>
      <w:bookmarkEnd w:id="87"/>
      <w:r w:rsidR="00372FE8" w:rsidRPr="00D84D38">
        <w:rPr>
          <w:rFonts w:ascii="Arial" w:hAnsi="Arial" w:cs="Arial"/>
          <w:lang w:eastAsia="en-ZA"/>
        </w:rPr>
        <w:t>.</w:t>
      </w:r>
      <w:bookmarkEnd w:id="88"/>
    </w:p>
    <w:p w:rsidR="00BF68B2" w:rsidRPr="00D84D38" w:rsidRDefault="006E66C9" w:rsidP="00675403">
      <w:pPr>
        <w:pStyle w:val="ListParagraph"/>
        <w:widowControl w:val="0"/>
        <w:numPr>
          <w:ilvl w:val="1"/>
          <w:numId w:val="9"/>
        </w:numPr>
        <w:tabs>
          <w:tab w:val="left" w:pos="709"/>
          <w:tab w:val="left" w:pos="1418"/>
        </w:tabs>
        <w:spacing w:line="360" w:lineRule="auto"/>
        <w:ind w:left="1418" w:right="641" w:hanging="992"/>
        <w:jc w:val="both"/>
        <w:rPr>
          <w:lang w:val="en-US" w:eastAsia="en-ZA"/>
        </w:rPr>
      </w:pPr>
      <w:r w:rsidRPr="00D84D38">
        <w:rPr>
          <w:rFonts w:ascii="Arial" w:hAnsi="Arial" w:cs="Arial"/>
          <w:b/>
          <w:lang w:val="en-US" w:eastAsia="en-ZA"/>
        </w:rPr>
        <w:lastRenderedPageBreak/>
        <w:t>Clause</w:t>
      </w:r>
      <w:r w:rsidR="00362B48" w:rsidRPr="00D84D38">
        <w:rPr>
          <w:rFonts w:ascii="Arial" w:hAnsi="Arial" w:cs="Arial"/>
          <w:b/>
          <w:lang w:val="en-US" w:eastAsia="en-ZA"/>
        </w:rPr>
        <w:t>s</w:t>
      </w:r>
      <w:r w:rsidRPr="00D84D38">
        <w:rPr>
          <w:rFonts w:ascii="Arial" w:hAnsi="Arial" w:cs="Arial"/>
          <w:b/>
          <w:lang w:val="en-US" w:eastAsia="en-ZA"/>
        </w:rPr>
        <w:t xml:space="preserve"> </w:t>
      </w:r>
      <w:r w:rsidR="00A4282E" w:rsidRPr="00D84D38">
        <w:rPr>
          <w:rFonts w:ascii="Arial" w:hAnsi="Arial" w:cs="Arial"/>
          <w:b/>
          <w:lang w:val="en-US" w:eastAsia="en-ZA"/>
        </w:rPr>
        <w:fldChar w:fldCharType="begin"/>
      </w:r>
      <w:r w:rsidR="00A4282E" w:rsidRPr="00D84D38">
        <w:rPr>
          <w:rFonts w:ascii="Arial" w:hAnsi="Arial" w:cs="Arial"/>
          <w:b/>
          <w:lang w:val="en-US" w:eastAsia="en-ZA"/>
        </w:rPr>
        <w:instrText xml:space="preserve"> REF _Ref526838238 \r \h </w:instrText>
      </w:r>
      <w:r w:rsidR="00A4282E" w:rsidRPr="00D84D38">
        <w:rPr>
          <w:rFonts w:ascii="Arial" w:hAnsi="Arial" w:cs="Arial"/>
          <w:b/>
          <w:lang w:val="en-US" w:eastAsia="en-ZA"/>
        </w:rPr>
      </w:r>
      <w:r w:rsidR="00D84D38">
        <w:rPr>
          <w:rFonts w:ascii="Arial" w:hAnsi="Arial" w:cs="Arial"/>
          <w:b/>
          <w:lang w:val="en-US" w:eastAsia="en-ZA"/>
        </w:rPr>
        <w:instrText xml:space="preserve"> \* MERGEFORMAT </w:instrText>
      </w:r>
      <w:r w:rsidR="00A4282E" w:rsidRPr="00D84D38">
        <w:rPr>
          <w:rFonts w:ascii="Arial" w:hAnsi="Arial" w:cs="Arial"/>
          <w:b/>
          <w:lang w:val="en-US" w:eastAsia="en-ZA"/>
        </w:rPr>
        <w:fldChar w:fldCharType="separate"/>
      </w:r>
      <w:r w:rsidR="00A4282E" w:rsidRPr="00D84D38">
        <w:rPr>
          <w:rFonts w:ascii="Arial" w:hAnsi="Arial" w:cs="Arial"/>
          <w:b/>
          <w:lang w:val="en-US" w:eastAsia="en-ZA"/>
        </w:rPr>
        <w:t>10.1</w:t>
      </w:r>
      <w:r w:rsidR="00A4282E" w:rsidRPr="00D84D38">
        <w:rPr>
          <w:rFonts w:ascii="Arial" w:hAnsi="Arial" w:cs="Arial"/>
          <w:b/>
          <w:lang w:val="en-US" w:eastAsia="en-ZA"/>
        </w:rPr>
        <w:fldChar w:fldCharType="end"/>
      </w:r>
      <w:r w:rsidR="00FE7E45" w:rsidRPr="00D84D38">
        <w:rPr>
          <w:rFonts w:ascii="Arial" w:hAnsi="Arial" w:cs="Arial"/>
          <w:lang w:val="en-US" w:eastAsia="en-ZA"/>
        </w:rPr>
        <w:t xml:space="preserve">; </w:t>
      </w:r>
      <w:r w:rsidR="00CB70E9" w:rsidRPr="00D84D38">
        <w:rPr>
          <w:rFonts w:ascii="Arial" w:hAnsi="Arial" w:cs="Arial"/>
          <w:b/>
          <w:lang w:val="en-US" w:eastAsia="en-ZA"/>
        </w:rPr>
        <w:fldChar w:fldCharType="begin"/>
      </w:r>
      <w:r w:rsidR="00CB70E9" w:rsidRPr="00D84D38">
        <w:rPr>
          <w:rFonts w:ascii="Arial" w:hAnsi="Arial" w:cs="Arial"/>
          <w:b/>
          <w:lang w:val="en-US" w:eastAsia="en-ZA"/>
        </w:rPr>
        <w:instrText xml:space="preserve"> REF _Ref390874127 \r \h </w:instrText>
      </w:r>
      <w:r w:rsidR="007A561E" w:rsidRPr="00D84D38">
        <w:rPr>
          <w:rFonts w:ascii="Arial" w:hAnsi="Arial" w:cs="Arial"/>
          <w:b/>
          <w:lang w:val="en-US" w:eastAsia="en-ZA"/>
        </w:rPr>
        <w:instrText xml:space="preserve"> \* MERGEFORMAT </w:instrText>
      </w:r>
      <w:r w:rsidR="00CB70E9" w:rsidRPr="00D84D38">
        <w:rPr>
          <w:rFonts w:ascii="Arial" w:hAnsi="Arial" w:cs="Arial"/>
          <w:b/>
          <w:lang w:val="en-US" w:eastAsia="en-ZA"/>
        </w:rPr>
      </w:r>
      <w:r w:rsidR="00CB70E9" w:rsidRPr="00D84D38">
        <w:rPr>
          <w:rFonts w:ascii="Arial" w:hAnsi="Arial" w:cs="Arial"/>
          <w:b/>
          <w:lang w:val="en-US" w:eastAsia="en-ZA"/>
        </w:rPr>
        <w:fldChar w:fldCharType="separate"/>
      </w:r>
      <w:r w:rsidR="00910EAB" w:rsidRPr="00D84D38">
        <w:rPr>
          <w:rFonts w:ascii="Arial" w:hAnsi="Arial" w:cs="Arial"/>
          <w:b/>
          <w:lang w:val="en-US" w:eastAsia="en-ZA"/>
        </w:rPr>
        <w:t>10.2</w:t>
      </w:r>
      <w:r w:rsidR="00CB70E9" w:rsidRPr="00D84D38">
        <w:rPr>
          <w:rFonts w:ascii="Arial" w:hAnsi="Arial" w:cs="Arial"/>
          <w:b/>
          <w:lang w:val="en-US" w:eastAsia="en-ZA"/>
        </w:rPr>
        <w:fldChar w:fldCharType="end"/>
      </w:r>
      <w:r w:rsidR="00925F93" w:rsidRPr="00D84D38">
        <w:rPr>
          <w:rFonts w:ascii="Arial" w:hAnsi="Arial" w:cs="Arial"/>
          <w:b/>
          <w:lang w:val="en-US" w:eastAsia="en-ZA"/>
        </w:rPr>
        <w:t xml:space="preserve"> </w:t>
      </w:r>
      <w:r w:rsidR="00362B48" w:rsidRPr="00D84D38">
        <w:rPr>
          <w:rFonts w:ascii="Arial" w:hAnsi="Arial"/>
          <w:lang w:val="en-US"/>
        </w:rPr>
        <w:t>and</w:t>
      </w:r>
      <w:r w:rsidR="00362B48" w:rsidRPr="00D84D38">
        <w:rPr>
          <w:rFonts w:ascii="Arial" w:hAnsi="Arial" w:cs="Arial"/>
          <w:b/>
          <w:lang w:val="en-US" w:eastAsia="en-ZA"/>
        </w:rPr>
        <w:t xml:space="preserve"> </w:t>
      </w:r>
      <w:r w:rsidR="00CB70E9" w:rsidRPr="00D84D38">
        <w:rPr>
          <w:rFonts w:ascii="Arial" w:hAnsi="Arial"/>
          <w:b/>
          <w:lang w:val="en-US"/>
        </w:rPr>
        <w:fldChar w:fldCharType="begin"/>
      </w:r>
      <w:r w:rsidR="00CB70E9" w:rsidRPr="00D84D38">
        <w:rPr>
          <w:rFonts w:ascii="Arial" w:hAnsi="Arial" w:cs="Arial"/>
          <w:b/>
          <w:lang w:val="en-US" w:eastAsia="en-ZA"/>
        </w:rPr>
        <w:instrText xml:space="preserve"> REF _Ref390874149 \r \h </w:instrText>
      </w:r>
      <w:r w:rsidR="007A561E" w:rsidRPr="00D84D38">
        <w:rPr>
          <w:rFonts w:ascii="Arial" w:hAnsi="Arial"/>
          <w:b/>
          <w:lang w:val="en-US"/>
        </w:rPr>
        <w:instrText xml:space="preserve"> \* MERGEFORMAT </w:instrText>
      </w:r>
      <w:r w:rsidR="00CB70E9" w:rsidRPr="00D84D38">
        <w:rPr>
          <w:rFonts w:ascii="Arial" w:hAnsi="Arial"/>
          <w:b/>
          <w:lang w:val="en-US"/>
        </w:rPr>
      </w:r>
      <w:r w:rsidR="00CB70E9" w:rsidRPr="00D84D38">
        <w:rPr>
          <w:rFonts w:ascii="Arial" w:hAnsi="Arial"/>
          <w:b/>
          <w:lang w:val="en-US"/>
        </w:rPr>
        <w:fldChar w:fldCharType="separate"/>
      </w:r>
      <w:r w:rsidR="00910EAB" w:rsidRPr="00D84D38">
        <w:rPr>
          <w:rFonts w:ascii="Arial" w:hAnsi="Arial" w:cs="Arial"/>
          <w:b/>
          <w:lang w:val="en-US" w:eastAsia="en-ZA"/>
        </w:rPr>
        <w:t>10.3</w:t>
      </w:r>
      <w:r w:rsidR="00CB70E9" w:rsidRPr="00D84D38">
        <w:rPr>
          <w:rFonts w:ascii="Arial" w:hAnsi="Arial"/>
          <w:b/>
          <w:lang w:val="en-US"/>
        </w:rPr>
        <w:fldChar w:fldCharType="end"/>
      </w:r>
      <w:r w:rsidRPr="00D84D38">
        <w:rPr>
          <w:rFonts w:ascii="Arial" w:hAnsi="Arial" w:cs="Arial"/>
          <w:lang w:val="en-US" w:eastAsia="en-ZA"/>
        </w:rPr>
        <w:t xml:space="preserve"> </w:t>
      </w:r>
      <w:r w:rsidR="00EE7522" w:rsidRPr="00D84D38">
        <w:rPr>
          <w:rFonts w:ascii="Arial" w:hAnsi="Arial" w:cs="Arial"/>
          <w:lang w:val="en-US" w:eastAsia="en-ZA"/>
        </w:rPr>
        <w:t>shall be subject to</w:t>
      </w:r>
      <w:r w:rsidRPr="00D84D38">
        <w:rPr>
          <w:rFonts w:ascii="Arial" w:hAnsi="Arial" w:cs="Arial"/>
          <w:lang w:val="en-US" w:eastAsia="en-ZA"/>
        </w:rPr>
        <w:t xml:space="preserve"> </w:t>
      </w:r>
      <w:r w:rsidR="00B91A13" w:rsidRPr="00D84D38">
        <w:rPr>
          <w:rFonts w:ascii="Arial" w:hAnsi="Arial" w:cs="Arial"/>
          <w:b/>
          <w:lang w:val="en-US" w:eastAsia="en-ZA"/>
        </w:rPr>
        <w:t>c</w:t>
      </w:r>
      <w:r w:rsidRPr="00D84D38">
        <w:rPr>
          <w:rFonts w:ascii="Arial" w:hAnsi="Arial" w:cs="Arial"/>
          <w:b/>
          <w:lang w:val="en-US" w:eastAsia="en-ZA"/>
        </w:rPr>
        <w:t>lause</w:t>
      </w:r>
      <w:r w:rsidRPr="00D84D38">
        <w:rPr>
          <w:rFonts w:ascii="Arial" w:hAnsi="Arial" w:cs="Arial"/>
          <w:lang w:val="en-US" w:eastAsia="en-ZA"/>
        </w:rPr>
        <w:t xml:space="preserve"> </w:t>
      </w:r>
      <w:r w:rsidRPr="00D84D38">
        <w:rPr>
          <w:rFonts w:ascii="Arial" w:hAnsi="Arial" w:cs="Arial"/>
          <w:lang w:val="en-US" w:eastAsia="en-ZA"/>
        </w:rPr>
        <w:fldChar w:fldCharType="begin"/>
      </w:r>
      <w:r w:rsidRPr="00D84D38">
        <w:rPr>
          <w:rFonts w:ascii="Arial" w:hAnsi="Arial" w:cs="Arial"/>
          <w:lang w:val="en-US" w:eastAsia="en-ZA"/>
        </w:rPr>
        <w:instrText xml:space="preserve"> REF _Ref429399842 \r \p \h  \* MERGEFORMAT </w:instrText>
      </w:r>
      <w:r w:rsidRPr="00D84D38">
        <w:rPr>
          <w:rFonts w:ascii="Arial" w:hAnsi="Arial" w:cs="Arial"/>
          <w:lang w:val="en-US" w:eastAsia="en-ZA"/>
        </w:rPr>
      </w:r>
      <w:r w:rsidRPr="00D84D38">
        <w:rPr>
          <w:rFonts w:ascii="Arial" w:hAnsi="Arial" w:cs="Arial"/>
          <w:lang w:val="en-US" w:eastAsia="en-ZA"/>
        </w:rPr>
        <w:fldChar w:fldCharType="separate"/>
      </w:r>
      <w:r w:rsidR="00A4282E" w:rsidRPr="00D84D38">
        <w:rPr>
          <w:rFonts w:ascii="Arial" w:hAnsi="Arial" w:cs="Arial"/>
          <w:b/>
          <w:lang w:val="en-US" w:eastAsia="en-ZA"/>
        </w:rPr>
        <w:fldChar w:fldCharType="begin"/>
      </w:r>
      <w:r w:rsidR="00A4282E" w:rsidRPr="00D84D38">
        <w:rPr>
          <w:rFonts w:ascii="Arial" w:hAnsi="Arial" w:cs="Arial"/>
          <w:b/>
          <w:lang w:val="en-US" w:eastAsia="en-ZA"/>
        </w:rPr>
        <w:instrText xml:space="preserve"> REF _Ref436732031 \r \h  \* MERGEFORMAT </w:instrText>
      </w:r>
      <w:r w:rsidR="00A4282E" w:rsidRPr="00D84D38">
        <w:rPr>
          <w:rFonts w:ascii="Arial" w:hAnsi="Arial" w:cs="Arial"/>
          <w:b/>
          <w:lang w:val="en-US" w:eastAsia="en-ZA"/>
        </w:rPr>
      </w:r>
      <w:r w:rsidR="00A4282E" w:rsidRPr="00D84D38">
        <w:rPr>
          <w:rFonts w:ascii="Arial" w:hAnsi="Arial" w:cs="Arial"/>
          <w:b/>
          <w:lang w:val="en-US" w:eastAsia="en-ZA"/>
        </w:rPr>
        <w:fldChar w:fldCharType="separate"/>
      </w:r>
      <w:r w:rsidR="00A4282E" w:rsidRPr="00D84D38">
        <w:rPr>
          <w:rFonts w:ascii="Arial" w:hAnsi="Arial" w:cs="Arial"/>
          <w:b/>
          <w:lang w:val="en-US" w:eastAsia="en-ZA"/>
        </w:rPr>
        <w:t>29.2</w:t>
      </w:r>
      <w:r w:rsidR="00A4282E" w:rsidRPr="00D84D38">
        <w:rPr>
          <w:rFonts w:ascii="Arial" w:hAnsi="Arial" w:cs="Arial"/>
          <w:b/>
          <w:lang w:val="en-US" w:eastAsia="en-ZA"/>
        </w:rPr>
        <w:fldChar w:fldCharType="end"/>
      </w:r>
      <w:r w:rsidR="00910EAB" w:rsidRPr="00D84D38">
        <w:rPr>
          <w:rFonts w:ascii="Arial" w:hAnsi="Arial" w:cs="Arial"/>
          <w:b/>
          <w:lang w:val="en-US" w:eastAsia="en-ZA"/>
        </w:rPr>
        <w:t xml:space="preserve"> </w:t>
      </w:r>
      <w:r w:rsidR="00910EAB" w:rsidRPr="00D84D38">
        <w:rPr>
          <w:rFonts w:ascii="Arial" w:hAnsi="Arial" w:cs="Arial"/>
          <w:lang w:val="en-US" w:eastAsia="en-ZA"/>
        </w:rPr>
        <w:t>below</w:t>
      </w:r>
      <w:r w:rsidRPr="00D84D38">
        <w:rPr>
          <w:rFonts w:ascii="Arial" w:hAnsi="Arial" w:cs="Arial"/>
          <w:lang w:val="en-US" w:eastAsia="en-ZA"/>
        </w:rPr>
        <w:fldChar w:fldCharType="end"/>
      </w:r>
      <w:r w:rsidR="007B14D5" w:rsidRPr="00D84D38">
        <w:rPr>
          <w:rFonts w:ascii="Arial" w:hAnsi="Arial" w:cs="Arial"/>
          <w:lang w:val="en-US" w:eastAsia="en-ZA"/>
        </w:rPr>
        <w:t>.</w:t>
      </w:r>
      <w:r w:rsidR="00AA43AB" w:rsidRPr="00D84D38">
        <w:rPr>
          <w:rFonts w:ascii="Arial" w:hAnsi="Arial" w:cs="Arial"/>
          <w:lang w:val="en-US" w:eastAsia="en-ZA"/>
        </w:rPr>
        <w:t xml:space="preserve"> </w:t>
      </w:r>
    </w:p>
    <w:p w:rsidR="00A4282E" w:rsidRPr="00D84D38" w:rsidRDefault="00A4282E" w:rsidP="00C415C8">
      <w:pPr>
        <w:tabs>
          <w:tab w:val="left" w:pos="2100"/>
        </w:tabs>
        <w:spacing w:after="0" w:line="240" w:lineRule="auto"/>
        <w:jc w:val="both"/>
        <w:rPr>
          <w:rFonts w:ascii="Arial" w:hAnsi="Arial" w:cs="Arial"/>
          <w:lang w:val="x-none" w:eastAsia="en-ZA"/>
        </w:rPr>
      </w:pPr>
    </w:p>
    <w:p w:rsidR="00AA023B" w:rsidRPr="00D84D38" w:rsidRDefault="00F808B0" w:rsidP="00AA023B">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The Service Provider’s Chief Executive Officer or</w:t>
      </w:r>
      <w:r w:rsidR="007E2B10" w:rsidRPr="00D84D38">
        <w:rPr>
          <w:rFonts w:ascii="Arial" w:hAnsi="Arial" w:cs="Arial"/>
          <w:lang w:val="en-ZA" w:eastAsia="en-ZA"/>
        </w:rPr>
        <w:t xml:space="preserve"> equivalent functionary</w:t>
      </w:r>
      <w:r w:rsidRPr="00D84D38">
        <w:rPr>
          <w:rFonts w:ascii="Arial" w:hAnsi="Arial" w:cs="Arial"/>
          <w:lang w:eastAsia="en-ZA"/>
        </w:rPr>
        <w:t xml:space="preserve"> and SARS’s </w:t>
      </w:r>
      <w:r w:rsidR="00311D18" w:rsidRPr="00D84D38">
        <w:rPr>
          <w:rFonts w:ascii="Arial" w:hAnsi="Arial" w:cs="Arial"/>
          <w:lang w:eastAsia="en-ZA"/>
        </w:rPr>
        <w:t>Designated</w:t>
      </w:r>
      <w:r w:rsidRPr="00D84D38">
        <w:rPr>
          <w:rFonts w:ascii="Arial" w:hAnsi="Arial" w:cs="Arial"/>
          <w:lang w:eastAsia="en-ZA"/>
        </w:rPr>
        <w:t xml:space="preserve"> Representative shall meet biannually to review the performance of the Services</w:t>
      </w:r>
      <w:r w:rsidR="0030037F" w:rsidRPr="00D84D38">
        <w:rPr>
          <w:rFonts w:ascii="Arial" w:hAnsi="Arial" w:cs="Arial"/>
          <w:lang w:val="en-ZA" w:eastAsia="en-ZA"/>
        </w:rPr>
        <w:t>.</w:t>
      </w:r>
    </w:p>
    <w:p w:rsidR="00AA023B" w:rsidRPr="00D84D38" w:rsidRDefault="00AA023B" w:rsidP="00FB48AA">
      <w:pPr>
        <w:tabs>
          <w:tab w:val="left" w:pos="2100"/>
        </w:tabs>
        <w:spacing w:after="0" w:line="240" w:lineRule="auto"/>
        <w:jc w:val="both"/>
        <w:rPr>
          <w:rFonts w:ascii="Arial" w:hAnsi="Arial" w:cs="Arial"/>
          <w:lang w:eastAsia="en-ZA"/>
        </w:rPr>
      </w:pPr>
    </w:p>
    <w:p w:rsidR="007A561E" w:rsidRPr="00D84D38" w:rsidRDefault="00F808B0" w:rsidP="007A561E">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 xml:space="preserve">Nothing contained in this </w:t>
      </w:r>
      <w:r w:rsidR="00CB70E9" w:rsidRPr="00D84D38">
        <w:rPr>
          <w:rFonts w:ascii="Arial" w:hAnsi="Arial" w:cs="Arial"/>
          <w:b/>
          <w:lang w:eastAsia="en-ZA"/>
        </w:rPr>
        <w:t>clause</w:t>
      </w:r>
      <w:r w:rsidR="00CB70E9" w:rsidRPr="00D84D38">
        <w:t xml:space="preserve"> </w:t>
      </w:r>
      <w:r w:rsidR="00CB70E9" w:rsidRPr="00D84D38">
        <w:rPr>
          <w:rFonts w:ascii="Arial" w:hAnsi="Arial" w:cs="Arial"/>
          <w:b/>
          <w:lang w:eastAsia="en-ZA"/>
        </w:rPr>
        <w:t>10</w:t>
      </w:r>
      <w:r w:rsidRPr="00D84D38">
        <w:rPr>
          <w:rFonts w:ascii="Arial" w:hAnsi="Arial" w:cs="Arial"/>
          <w:lang w:eastAsia="en-ZA"/>
        </w:rPr>
        <w:t xml:space="preserve"> shall prevent SARS </w:t>
      </w:r>
      <w:r w:rsidR="00D46B67" w:rsidRPr="00D84D38">
        <w:rPr>
          <w:rFonts w:ascii="Arial" w:hAnsi="Arial" w:cs="Arial"/>
          <w:lang w:val="en-ZA" w:eastAsia="en-ZA"/>
        </w:rPr>
        <w:t xml:space="preserve">or the Service Provider </w:t>
      </w:r>
      <w:r w:rsidRPr="00D84D38">
        <w:rPr>
          <w:rFonts w:ascii="Arial" w:hAnsi="Arial" w:cs="Arial"/>
          <w:lang w:eastAsia="en-ZA"/>
        </w:rPr>
        <w:t xml:space="preserve">from </w:t>
      </w:r>
      <w:r w:rsidR="00D46B67" w:rsidRPr="00D84D38">
        <w:rPr>
          <w:rFonts w:ascii="Arial" w:hAnsi="Arial" w:cs="Arial"/>
          <w:lang w:val="en-ZA" w:eastAsia="en-ZA"/>
        </w:rPr>
        <w:t xml:space="preserve">requesting a </w:t>
      </w:r>
      <w:r w:rsidRPr="00D84D38">
        <w:rPr>
          <w:rFonts w:ascii="Arial" w:hAnsi="Arial" w:cs="Arial"/>
          <w:lang w:eastAsia="en-ZA"/>
        </w:rPr>
        <w:t xml:space="preserve">meeting to discuss any matter regarding the Services.  The provisions of </w:t>
      </w:r>
      <w:r w:rsidR="00B91A13" w:rsidRPr="00D84D38">
        <w:rPr>
          <w:rFonts w:ascii="Arial" w:hAnsi="Arial" w:cs="Arial"/>
          <w:b/>
          <w:lang w:val="en-ZA" w:eastAsia="en-ZA"/>
        </w:rPr>
        <w:t>c</w:t>
      </w:r>
      <w:r w:rsidRPr="00D84D38">
        <w:rPr>
          <w:rFonts w:ascii="Arial" w:hAnsi="Arial" w:cs="Arial"/>
          <w:b/>
          <w:lang w:eastAsia="en-ZA"/>
        </w:rPr>
        <w:t>lauses</w:t>
      </w:r>
      <w:r w:rsidR="00925F93" w:rsidRPr="00D84D38">
        <w:rPr>
          <w:rFonts w:ascii="Arial" w:hAnsi="Arial"/>
          <w:b/>
          <w:lang w:val="en-ZA"/>
        </w:rPr>
        <w:t xml:space="preserve"> </w:t>
      </w:r>
      <w:r w:rsidR="00CB70E9" w:rsidRPr="00D84D38">
        <w:fldChar w:fldCharType="begin"/>
      </w:r>
      <w:r w:rsidR="00CB70E9" w:rsidRPr="00D84D38">
        <w:rPr>
          <w:rFonts w:ascii="Arial" w:hAnsi="Arial"/>
          <w:b/>
          <w:lang w:val="en-ZA"/>
        </w:rPr>
        <w:instrText xml:space="preserve"> REF _Ref390874127 \r \h </w:instrText>
      </w:r>
      <w:r w:rsidR="007A561E" w:rsidRPr="00D84D38">
        <w:instrText xml:space="preserve"> \* MERGEFORMAT </w:instrText>
      </w:r>
      <w:r w:rsidR="00CB70E9" w:rsidRPr="00D84D38">
        <w:fldChar w:fldCharType="separate"/>
      </w:r>
      <w:r w:rsidR="00910EAB" w:rsidRPr="00D84D38">
        <w:rPr>
          <w:rFonts w:ascii="Arial" w:hAnsi="Arial"/>
          <w:b/>
          <w:lang w:val="en-ZA"/>
        </w:rPr>
        <w:t>10.2</w:t>
      </w:r>
      <w:r w:rsidR="00CB70E9" w:rsidRPr="00D84D38">
        <w:fldChar w:fldCharType="end"/>
      </w:r>
      <w:r w:rsidRPr="00D84D38">
        <w:rPr>
          <w:rFonts w:ascii="Arial" w:hAnsi="Arial" w:cs="Arial"/>
          <w:lang w:eastAsia="en-ZA"/>
        </w:rPr>
        <w:t>,</w:t>
      </w:r>
      <w:r w:rsidRPr="00D84D38">
        <w:rPr>
          <w:rFonts w:ascii="Arial" w:hAnsi="Arial" w:cs="Arial"/>
          <w:b/>
          <w:lang w:eastAsia="en-ZA"/>
        </w:rPr>
        <w:t xml:space="preserve"> </w:t>
      </w:r>
      <w:r w:rsidR="00CB70E9" w:rsidRPr="00D84D38">
        <w:fldChar w:fldCharType="begin"/>
      </w:r>
      <w:r w:rsidR="00CB70E9" w:rsidRPr="00D84D38">
        <w:rPr>
          <w:rFonts w:ascii="Arial" w:hAnsi="Arial" w:cs="Arial"/>
          <w:b/>
          <w:lang w:eastAsia="en-ZA"/>
        </w:rPr>
        <w:instrText xml:space="preserve"> REF _Ref390874149 \r \h </w:instrText>
      </w:r>
      <w:r w:rsidR="007A561E" w:rsidRPr="00D84D38">
        <w:instrText xml:space="preserve"> \* MERGEFORMAT </w:instrText>
      </w:r>
      <w:r w:rsidR="00CB70E9" w:rsidRPr="00D84D38">
        <w:fldChar w:fldCharType="separate"/>
      </w:r>
      <w:r w:rsidR="00910EAB" w:rsidRPr="00D84D38">
        <w:rPr>
          <w:rFonts w:ascii="Arial" w:hAnsi="Arial" w:cs="Arial"/>
          <w:b/>
          <w:lang w:eastAsia="en-ZA"/>
        </w:rPr>
        <w:t>10.3</w:t>
      </w:r>
      <w:r w:rsidR="00CB70E9" w:rsidRPr="00D84D38">
        <w:fldChar w:fldCharType="end"/>
      </w:r>
      <w:r w:rsidRPr="00D84D38">
        <w:rPr>
          <w:rFonts w:ascii="Arial" w:hAnsi="Arial" w:cs="Arial"/>
          <w:b/>
          <w:lang w:eastAsia="en-ZA"/>
        </w:rPr>
        <w:t xml:space="preserve"> </w:t>
      </w:r>
      <w:r w:rsidRPr="00D84D38">
        <w:rPr>
          <w:rFonts w:ascii="Arial" w:hAnsi="Arial" w:cs="Arial"/>
          <w:lang w:eastAsia="en-ZA"/>
        </w:rPr>
        <w:t>and</w:t>
      </w:r>
      <w:r w:rsidRPr="00D84D38">
        <w:rPr>
          <w:rFonts w:ascii="Arial" w:hAnsi="Arial" w:cs="Arial"/>
          <w:b/>
          <w:lang w:eastAsia="en-ZA"/>
        </w:rPr>
        <w:t xml:space="preserve"> </w:t>
      </w:r>
      <w:r w:rsidR="00D02F85" w:rsidRPr="00D84D38">
        <w:rPr>
          <w:b/>
          <w:lang w:val="en-ZA"/>
        </w:rPr>
        <w:t xml:space="preserve">10.5 </w:t>
      </w:r>
      <w:r w:rsidRPr="00D84D38">
        <w:rPr>
          <w:rFonts w:ascii="Arial" w:hAnsi="Arial" w:cs="Arial"/>
          <w:lang w:eastAsia="en-ZA"/>
        </w:rPr>
        <w:t>shall</w:t>
      </w:r>
      <w:bookmarkStart w:id="89" w:name="_Toc390933264"/>
      <w:r w:rsidR="00FB48AA" w:rsidRPr="00D84D38">
        <w:rPr>
          <w:rFonts w:ascii="Arial" w:hAnsi="Arial" w:cs="Arial"/>
          <w:lang w:eastAsia="en-ZA"/>
        </w:rPr>
        <w:t xml:space="preserve"> apply to such meetings as well</w:t>
      </w:r>
      <w:r w:rsidR="00FB48AA" w:rsidRPr="00D84D38">
        <w:rPr>
          <w:rFonts w:ascii="Arial" w:hAnsi="Arial" w:cs="Arial"/>
          <w:lang w:val="en-ZA" w:eastAsia="en-ZA"/>
        </w:rPr>
        <w:t>.</w:t>
      </w:r>
    </w:p>
    <w:p w:rsidR="00FB48AA" w:rsidRPr="00D84D38" w:rsidRDefault="00FB48AA" w:rsidP="00FB48AA">
      <w:pPr>
        <w:tabs>
          <w:tab w:val="left" w:pos="2100"/>
        </w:tabs>
        <w:spacing w:after="0" w:line="240" w:lineRule="auto"/>
        <w:jc w:val="both"/>
      </w:pPr>
    </w:p>
    <w:p w:rsidR="00682F89" w:rsidRPr="00D84D38" w:rsidRDefault="004F7BEC" w:rsidP="00D84D38">
      <w:pPr>
        <w:pStyle w:val="Heading3"/>
      </w:pPr>
      <w:r w:rsidRPr="00D84D38">
        <w:t>CONSIDERATION</w:t>
      </w:r>
      <w:bookmarkEnd w:id="89"/>
      <w:r w:rsidR="00BD41D5" w:rsidRPr="00D84D38">
        <w:fldChar w:fldCharType="begin"/>
      </w:r>
      <w:r w:rsidR="00BD41D5" w:rsidRPr="00D84D38">
        <w:instrText xml:space="preserve"> TC "</w:instrText>
      </w:r>
      <w:bookmarkStart w:id="90" w:name="_Toc433890437"/>
      <w:r w:rsidR="00BD41D5" w:rsidRPr="00D84D38">
        <w:instrText>9.  CONSIDERATION</w:instrText>
      </w:r>
      <w:bookmarkEnd w:id="90"/>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lang w:val="en-US" w:eastAsia="en-ZA"/>
        </w:rPr>
      </w:pPr>
    </w:p>
    <w:p w:rsidR="00BA66D1" w:rsidRPr="00D84D38" w:rsidRDefault="004F7BEC" w:rsidP="00675403">
      <w:pPr>
        <w:pStyle w:val="ListParagraph"/>
        <w:widowControl w:val="0"/>
        <w:numPr>
          <w:ilvl w:val="1"/>
          <w:numId w:val="9"/>
        </w:numPr>
        <w:tabs>
          <w:tab w:val="left" w:pos="709"/>
          <w:tab w:val="left" w:pos="1418"/>
        </w:tabs>
        <w:spacing w:line="360" w:lineRule="auto"/>
        <w:ind w:left="1418" w:right="641" w:hanging="992"/>
        <w:jc w:val="both"/>
        <w:rPr>
          <w:lang w:val="en-US" w:eastAsia="en-ZA"/>
        </w:rPr>
      </w:pPr>
      <w:r w:rsidRPr="00D84D38">
        <w:rPr>
          <w:rFonts w:ascii="Arial" w:hAnsi="Arial" w:cs="Arial"/>
          <w:lang w:eastAsia="en-ZA"/>
        </w:rPr>
        <w:t xml:space="preserve">SARS shall pay the Service Provider the fees set out </w:t>
      </w:r>
      <w:r w:rsidR="008670C1" w:rsidRPr="00D84D38">
        <w:rPr>
          <w:rFonts w:ascii="Arial" w:hAnsi="Arial" w:cs="Arial"/>
          <w:lang w:val="en-ZA" w:eastAsia="en-ZA"/>
        </w:rPr>
        <w:t>in</w:t>
      </w:r>
      <w:r w:rsidR="008670C1" w:rsidRPr="00D84D38">
        <w:rPr>
          <w:rFonts w:ascii="Arial" w:hAnsi="Arial" w:cs="Arial"/>
          <w:b/>
          <w:lang w:val="en-ZA" w:eastAsia="en-ZA"/>
        </w:rPr>
        <w:t xml:space="preserve"> </w:t>
      </w:r>
      <w:r w:rsidR="002C035B" w:rsidRPr="00D84D38">
        <w:rPr>
          <w:rFonts w:ascii="Arial" w:hAnsi="Arial" w:cs="Arial"/>
          <w:b/>
          <w:lang w:val="en-ZA" w:eastAsia="en-ZA"/>
        </w:rPr>
        <w:t xml:space="preserve">[TO BE ADDED] </w:t>
      </w:r>
      <w:r w:rsidR="00BA66D1" w:rsidRPr="00D84D38">
        <w:rPr>
          <w:rFonts w:ascii="Arial" w:hAnsi="Arial" w:cs="Arial"/>
          <w:lang w:val="en-ZA" w:eastAsia="en-ZA"/>
        </w:rPr>
        <w:t xml:space="preserve"> </w:t>
      </w:r>
      <w:r w:rsidRPr="00D84D38">
        <w:rPr>
          <w:rFonts w:ascii="Arial" w:hAnsi="Arial" w:cs="Arial"/>
          <w:lang w:eastAsia="en-ZA"/>
        </w:rPr>
        <w:t xml:space="preserve">hereto as  consideration for the Services. The fees are inclusive of VAT. </w:t>
      </w:r>
    </w:p>
    <w:p w:rsidR="00BA66D1" w:rsidRPr="00D84D38" w:rsidRDefault="00BA66D1" w:rsidP="00FB48AA">
      <w:pPr>
        <w:tabs>
          <w:tab w:val="left" w:pos="2100"/>
        </w:tabs>
        <w:spacing w:after="0" w:line="240" w:lineRule="auto"/>
        <w:jc w:val="both"/>
        <w:rPr>
          <w:lang w:val="en-US" w:eastAsia="en-ZA"/>
        </w:rPr>
      </w:pPr>
    </w:p>
    <w:p w:rsidR="004F7BEC" w:rsidRPr="00D84D38" w:rsidRDefault="004F7BEC"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rPr>
      </w:pPr>
      <w:bookmarkStart w:id="91" w:name="_Ref434915190"/>
      <w:r w:rsidRPr="00D84D38">
        <w:rPr>
          <w:rFonts w:ascii="Arial" w:hAnsi="Arial" w:cs="Arial"/>
        </w:rPr>
        <w:t xml:space="preserve">Subject to </w:t>
      </w:r>
      <w:r w:rsidR="00B91A13" w:rsidRPr="00D84D38">
        <w:rPr>
          <w:rFonts w:ascii="Arial" w:hAnsi="Arial" w:cs="Arial"/>
          <w:b/>
          <w:lang w:val="en-ZA"/>
        </w:rPr>
        <w:t>c</w:t>
      </w:r>
      <w:r w:rsidR="00AA43AB" w:rsidRPr="00D84D38">
        <w:rPr>
          <w:rFonts w:ascii="Arial" w:hAnsi="Arial" w:cs="Arial"/>
          <w:b/>
        </w:rPr>
        <w:t>lause</w:t>
      </w:r>
      <w:r w:rsidR="00AA43AB" w:rsidRPr="00D84D38">
        <w:rPr>
          <w:rFonts w:ascii="Arial" w:hAnsi="Arial" w:cs="Arial"/>
          <w:b/>
          <w:lang w:val="en-ZA"/>
        </w:rPr>
        <w:t xml:space="preserve"> </w:t>
      </w:r>
      <w:r w:rsidR="00CB70E9" w:rsidRPr="00D84D38">
        <w:rPr>
          <w:rFonts w:ascii="Arial" w:hAnsi="Arial" w:cs="Arial"/>
          <w:b/>
        </w:rPr>
        <w:fldChar w:fldCharType="begin"/>
      </w:r>
      <w:r w:rsidR="00CB70E9" w:rsidRPr="00D84D38">
        <w:rPr>
          <w:rFonts w:ascii="Arial" w:hAnsi="Arial" w:cs="Arial"/>
          <w:b/>
          <w:lang w:val="en-ZA"/>
        </w:rPr>
        <w:instrText xml:space="preserve"> REF _Ref436732217 \r \h </w:instrText>
      </w:r>
      <w:r w:rsidR="007A561E" w:rsidRPr="00D84D38">
        <w:rPr>
          <w:rFonts w:ascii="Arial" w:hAnsi="Arial" w:cs="Arial"/>
          <w:b/>
        </w:rPr>
        <w:instrText xml:space="preserve"> \* MERGEFORMAT </w:instrText>
      </w:r>
      <w:r w:rsidR="00CB70E9" w:rsidRPr="00D84D38">
        <w:rPr>
          <w:rFonts w:ascii="Arial" w:hAnsi="Arial" w:cs="Arial"/>
          <w:b/>
        </w:rPr>
      </w:r>
      <w:r w:rsidR="00CB70E9" w:rsidRPr="00D84D38">
        <w:rPr>
          <w:rFonts w:ascii="Arial" w:hAnsi="Arial" w:cs="Arial"/>
          <w:b/>
        </w:rPr>
        <w:fldChar w:fldCharType="separate"/>
      </w:r>
      <w:r w:rsidR="00910EAB" w:rsidRPr="00D84D38">
        <w:rPr>
          <w:rFonts w:ascii="Arial" w:hAnsi="Arial" w:cs="Arial"/>
          <w:b/>
          <w:lang w:val="en-ZA"/>
        </w:rPr>
        <w:t>13</w:t>
      </w:r>
      <w:r w:rsidR="00CB70E9" w:rsidRPr="00D84D38">
        <w:rPr>
          <w:rFonts w:ascii="Arial" w:hAnsi="Arial" w:cs="Arial"/>
          <w:b/>
        </w:rPr>
        <w:fldChar w:fldCharType="end"/>
      </w:r>
      <w:r w:rsidR="00925F93" w:rsidRPr="00D84D38">
        <w:rPr>
          <w:rFonts w:ascii="Arial" w:hAnsi="Arial"/>
          <w:b/>
          <w:lang w:val="en-ZA"/>
        </w:rPr>
        <w:t xml:space="preserve"> </w:t>
      </w:r>
      <w:r w:rsidRPr="00D84D38">
        <w:rPr>
          <w:rFonts w:ascii="Arial" w:hAnsi="Arial" w:cs="Arial"/>
        </w:rPr>
        <w:t>below, SARS shall pay all undisputed invoices within thirty (30) days after SARS receives such invoice, provided the invoice is accurate and meets all requirements in terms of this Agreement.</w:t>
      </w:r>
      <w:bookmarkEnd w:id="91"/>
      <w:r w:rsidRPr="00D84D38">
        <w:rPr>
          <w:rFonts w:ascii="Arial" w:hAnsi="Arial" w:cs="Arial"/>
        </w:rPr>
        <w:t xml:space="preserve"> </w:t>
      </w:r>
    </w:p>
    <w:p w:rsidR="004F7BEC" w:rsidRPr="00D84D38" w:rsidRDefault="004F7BEC" w:rsidP="00FB48AA">
      <w:pPr>
        <w:tabs>
          <w:tab w:val="left" w:pos="2100"/>
        </w:tabs>
        <w:spacing w:after="0" w:line="240" w:lineRule="auto"/>
        <w:jc w:val="both"/>
        <w:rPr>
          <w:rFonts w:ascii="Arial" w:hAnsi="Arial" w:cs="Arial"/>
        </w:rPr>
      </w:pPr>
    </w:p>
    <w:p w:rsidR="00C37330" w:rsidRPr="00D84D38" w:rsidRDefault="004F7BEC"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rPr>
      </w:pPr>
      <w:r w:rsidRPr="00D84D38">
        <w:rPr>
          <w:rFonts w:ascii="Arial" w:hAnsi="Arial" w:cs="Arial"/>
        </w:rPr>
        <w:t xml:space="preserve">SARS may set off any amounts due to SARS in terms of this Agreement against any amounts payable by SARS to the Service Provider. </w:t>
      </w:r>
      <w:bookmarkStart w:id="92" w:name="_Toc390854609"/>
      <w:bookmarkStart w:id="93" w:name="_Toc390855516"/>
      <w:bookmarkEnd w:id="92"/>
      <w:bookmarkEnd w:id="93"/>
    </w:p>
    <w:p w:rsidR="00E06B7D" w:rsidRPr="00D84D38" w:rsidRDefault="00E06B7D" w:rsidP="00FB48AA">
      <w:pPr>
        <w:tabs>
          <w:tab w:val="left" w:pos="2100"/>
        </w:tabs>
        <w:spacing w:after="0" w:line="240" w:lineRule="auto"/>
        <w:jc w:val="both"/>
      </w:pPr>
      <w:bookmarkStart w:id="94" w:name="_Toc390854610"/>
      <w:bookmarkStart w:id="95" w:name="_Toc390855517"/>
      <w:bookmarkStart w:id="96" w:name="_Toc390933152"/>
      <w:bookmarkStart w:id="97" w:name="_Toc390933265"/>
      <w:bookmarkStart w:id="98" w:name="_Toc390854611"/>
      <w:bookmarkStart w:id="99" w:name="_Toc390855518"/>
      <w:bookmarkStart w:id="100" w:name="_Toc390933153"/>
      <w:bookmarkStart w:id="101" w:name="_Toc390933266"/>
      <w:bookmarkStart w:id="102" w:name="_Toc390933154"/>
      <w:bookmarkStart w:id="103" w:name="_Toc390933267"/>
      <w:bookmarkStart w:id="104" w:name="_Toc390933155"/>
      <w:bookmarkStart w:id="105" w:name="_Toc390933268"/>
      <w:bookmarkStart w:id="106" w:name="_Toc390933156"/>
      <w:bookmarkStart w:id="107" w:name="_Toc390933269"/>
      <w:bookmarkStart w:id="108" w:name="_Toc390791237"/>
      <w:bookmarkStart w:id="109" w:name="_Toc390854613"/>
      <w:bookmarkStart w:id="110" w:name="_Toc390855520"/>
      <w:bookmarkStart w:id="111" w:name="_Ref350355751"/>
      <w:bookmarkStart w:id="112" w:name="_Toc3909332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A605B0" w:rsidRPr="00D84D38" w:rsidRDefault="005A2C1D" w:rsidP="00D84D38">
      <w:pPr>
        <w:pStyle w:val="Heading3"/>
      </w:pPr>
      <w:bookmarkStart w:id="113" w:name="_Ref434845276"/>
      <w:r w:rsidRPr="00D84D38">
        <w:t>INVOICING</w:t>
      </w:r>
      <w:bookmarkStart w:id="114" w:name="_Toc74371489"/>
      <w:bookmarkStart w:id="115" w:name="_Toc77472939"/>
      <w:bookmarkStart w:id="116" w:name="_Ref100410919"/>
      <w:bookmarkStart w:id="117" w:name="_Ref100417162"/>
      <w:bookmarkStart w:id="118" w:name="_Toc102366584"/>
      <w:bookmarkStart w:id="119" w:name="_Toc146496613"/>
      <w:bookmarkStart w:id="120" w:name="_Toc146566815"/>
      <w:bookmarkStart w:id="121" w:name="_Toc147232626"/>
      <w:bookmarkEnd w:id="111"/>
      <w:bookmarkEnd w:id="112"/>
      <w:bookmarkEnd w:id="113"/>
      <w:r w:rsidR="00BD41D5" w:rsidRPr="00D84D38">
        <w:fldChar w:fldCharType="begin"/>
      </w:r>
      <w:r w:rsidR="00BD41D5" w:rsidRPr="00D84D38">
        <w:instrText xml:space="preserve"> TC "</w:instrText>
      </w:r>
      <w:bookmarkStart w:id="122" w:name="_Toc433890438"/>
      <w:r w:rsidR="00BD41D5" w:rsidRPr="00D84D38">
        <w:instrText>10.  INVOICING</w:instrText>
      </w:r>
      <w:bookmarkEnd w:id="122"/>
      <w:r w:rsidR="00BD41D5" w:rsidRPr="00D84D38">
        <w:instrText xml:space="preserve">" \f C \l "1" </w:instrText>
      </w:r>
      <w:r w:rsidR="00BD41D5" w:rsidRPr="00D84D38">
        <w:fldChar w:fldCharType="end"/>
      </w:r>
      <w:bookmarkEnd w:id="114"/>
      <w:bookmarkEnd w:id="115"/>
      <w:bookmarkEnd w:id="116"/>
      <w:bookmarkEnd w:id="117"/>
      <w:bookmarkEnd w:id="118"/>
      <w:bookmarkEnd w:id="119"/>
      <w:bookmarkEnd w:id="120"/>
      <w:bookmarkEnd w:id="121"/>
    </w:p>
    <w:p w:rsidR="00AA023B" w:rsidRPr="00D84D38" w:rsidRDefault="00AA023B" w:rsidP="00FB48AA">
      <w:pPr>
        <w:tabs>
          <w:tab w:val="left" w:pos="2100"/>
        </w:tabs>
        <w:spacing w:after="0" w:line="240" w:lineRule="auto"/>
        <w:jc w:val="both"/>
        <w:rPr>
          <w:rFonts w:ascii="Arial" w:hAnsi="Arial" w:cs="Arial"/>
          <w:lang w:val="en-AU" w:eastAsia="en-ZA"/>
        </w:rPr>
      </w:pPr>
    </w:p>
    <w:p w:rsidR="00A605B0" w:rsidRPr="00D84D38" w:rsidRDefault="00F26D97" w:rsidP="00A605B0">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val="en-AU" w:eastAsia="en-ZA"/>
        </w:rPr>
      </w:pPr>
      <w:r w:rsidRPr="00D84D38">
        <w:rPr>
          <w:rFonts w:ascii="Arial" w:hAnsi="Arial" w:cs="Arial"/>
          <w:lang w:val="en-AU" w:eastAsia="en-ZA"/>
        </w:rPr>
        <w:t xml:space="preserve">The Service Provider </w:t>
      </w:r>
      <w:r w:rsidRPr="00D84D38">
        <w:rPr>
          <w:rFonts w:ascii="Arial" w:hAnsi="Arial" w:cs="Arial"/>
          <w:lang w:eastAsia="en-ZA"/>
        </w:rPr>
        <w:t>shall invoice SARS for Services performed pursuant to this Agreement on a monthly basis in arrears on or before the fifth (5</w:t>
      </w:r>
      <w:r w:rsidRPr="00D84D38">
        <w:rPr>
          <w:rFonts w:ascii="Arial" w:hAnsi="Arial" w:cs="Arial"/>
          <w:vertAlign w:val="superscript"/>
          <w:lang w:eastAsia="en-ZA"/>
        </w:rPr>
        <w:t>th</w:t>
      </w:r>
      <w:r w:rsidRPr="00D84D38">
        <w:rPr>
          <w:rFonts w:ascii="Arial" w:hAnsi="Arial" w:cs="Arial"/>
          <w:lang w:eastAsia="en-ZA"/>
        </w:rPr>
        <w:t xml:space="preserve">) Business Day of the month following the month in which </w:t>
      </w:r>
      <w:r w:rsidRPr="00D84D38">
        <w:rPr>
          <w:rFonts w:ascii="Arial" w:hAnsi="Arial" w:cs="Arial"/>
          <w:lang w:val="en-AU" w:eastAsia="en-ZA"/>
        </w:rPr>
        <w:t xml:space="preserve">the Service Provider </w:t>
      </w:r>
      <w:r w:rsidRPr="00D84D38">
        <w:rPr>
          <w:rFonts w:ascii="Arial" w:hAnsi="Arial" w:cs="Arial"/>
          <w:lang w:eastAsia="en-ZA"/>
        </w:rPr>
        <w:t>rendered the Services to SARS.</w:t>
      </w:r>
      <w:bookmarkStart w:id="123" w:name="_Ref511570292"/>
      <w:bookmarkStart w:id="124" w:name="_Ref70415760"/>
    </w:p>
    <w:p w:rsidR="00A605B0" w:rsidRPr="00D84D38" w:rsidRDefault="00A605B0" w:rsidP="00FB48AA">
      <w:pPr>
        <w:tabs>
          <w:tab w:val="left" w:pos="2100"/>
        </w:tabs>
        <w:spacing w:after="0" w:line="240" w:lineRule="auto"/>
        <w:jc w:val="both"/>
        <w:rPr>
          <w:rFonts w:ascii="Arial" w:hAnsi="Arial" w:cs="Arial"/>
          <w:lang w:eastAsia="en-ZA"/>
        </w:rPr>
      </w:pPr>
    </w:p>
    <w:p w:rsidR="005A2C1D" w:rsidRPr="00D84D38" w:rsidRDefault="005A2C1D" w:rsidP="00675403">
      <w:pPr>
        <w:pStyle w:val="ListParagraph"/>
        <w:widowControl w:val="0"/>
        <w:numPr>
          <w:ilvl w:val="1"/>
          <w:numId w:val="9"/>
        </w:numPr>
        <w:tabs>
          <w:tab w:val="left" w:pos="709"/>
          <w:tab w:val="left" w:pos="1418"/>
        </w:tabs>
        <w:spacing w:line="360" w:lineRule="auto"/>
        <w:ind w:left="1418" w:right="641" w:hanging="992"/>
        <w:jc w:val="both"/>
        <w:rPr>
          <w:rFonts w:ascii="Arial" w:hAnsi="Arial" w:cs="Arial"/>
          <w:lang w:eastAsia="en-ZA"/>
        </w:rPr>
      </w:pPr>
      <w:r w:rsidRPr="00D84D38">
        <w:rPr>
          <w:rFonts w:ascii="Arial" w:hAnsi="Arial" w:cs="Arial"/>
          <w:lang w:eastAsia="en-ZA"/>
        </w:rPr>
        <w:t>Each invoice shall contain</w:t>
      </w:r>
      <w:r w:rsidR="008364D2" w:rsidRPr="00D84D38">
        <w:rPr>
          <w:rFonts w:ascii="Arial" w:hAnsi="Arial" w:cs="Arial"/>
          <w:lang w:eastAsia="en-ZA"/>
        </w:rPr>
        <w:t>-</w:t>
      </w:r>
      <w:r w:rsidRPr="00D84D38">
        <w:rPr>
          <w:rFonts w:ascii="Arial" w:hAnsi="Arial" w:cs="Arial"/>
          <w:lang w:eastAsia="en-ZA"/>
        </w:rPr>
        <w:t xml:space="preserve"> </w:t>
      </w:r>
    </w:p>
    <w:p w:rsidR="001E7AC5" w:rsidRPr="00D84D38" w:rsidRDefault="001E7AC5"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A description of the Services rendered; </w:t>
      </w:r>
    </w:p>
    <w:p w:rsidR="00436E9B" w:rsidRPr="00D84D38" w:rsidRDefault="00436E9B" w:rsidP="00FB48AA">
      <w:pPr>
        <w:tabs>
          <w:tab w:val="left" w:pos="2100"/>
        </w:tabs>
        <w:spacing w:after="0" w:line="240" w:lineRule="auto"/>
        <w:jc w:val="both"/>
        <w:rPr>
          <w:rFonts w:ascii="Arial" w:eastAsia="Times New Roman" w:hAnsi="Arial" w:cs="Arial"/>
          <w:lang w:eastAsia="en-ZA"/>
        </w:rPr>
      </w:pPr>
    </w:p>
    <w:p w:rsidR="00915CA0" w:rsidRPr="00D84D38" w:rsidRDefault="005A2C1D" w:rsidP="00AA43AB">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Any such details as may be reasonably requested by SARS from time to time.</w:t>
      </w:r>
    </w:p>
    <w:p w:rsidR="00AA43AB" w:rsidRPr="00D84D38" w:rsidRDefault="00AA43AB"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Service Provider shall verify that each invoice is complete and accurate and that it conforms to the requirements of this</w:t>
      </w:r>
      <w:r w:rsidR="00B91A13" w:rsidRPr="00D84D38">
        <w:rPr>
          <w:rFonts w:ascii="Arial" w:eastAsia="Times New Roman" w:hAnsi="Arial" w:cs="Arial"/>
          <w:b/>
          <w:lang w:eastAsia="en-ZA"/>
        </w:rPr>
        <w:t xml:space="preserve"> </w:t>
      </w:r>
      <w:r w:rsidR="00B91A13" w:rsidRPr="00D84D38">
        <w:rPr>
          <w:rFonts w:ascii="Arial" w:eastAsia="Times New Roman" w:hAnsi="Arial" w:cs="Arial"/>
          <w:lang w:eastAsia="en-ZA"/>
        </w:rPr>
        <w:t>c</w:t>
      </w:r>
      <w:r w:rsidR="00E765E5" w:rsidRPr="00D84D38">
        <w:rPr>
          <w:rFonts w:ascii="Arial" w:eastAsia="Times New Roman" w:hAnsi="Arial" w:cs="Arial"/>
          <w:lang w:eastAsia="en-ZA"/>
        </w:rPr>
        <w:t>lause</w:t>
      </w:r>
      <w:r w:rsidR="00E765E5" w:rsidRPr="00D84D38">
        <w:t xml:space="preserve"> </w:t>
      </w:r>
      <w:r w:rsidRPr="00D84D38">
        <w:rPr>
          <w:rFonts w:ascii="Arial" w:eastAsia="Times New Roman" w:hAnsi="Arial" w:cs="Arial"/>
          <w:lang w:eastAsia="en-ZA"/>
        </w:rPr>
        <w:t xml:space="preserve">before issuing the invoice to SARS. </w:t>
      </w:r>
    </w:p>
    <w:p w:rsidR="00C415C8" w:rsidRPr="00D84D38" w:rsidRDefault="00C415C8" w:rsidP="00C415C8">
      <w:pPr>
        <w:widowControl w:val="0"/>
        <w:tabs>
          <w:tab w:val="left" w:pos="1418"/>
        </w:tabs>
        <w:spacing w:after="0" w:line="360" w:lineRule="auto"/>
        <w:ind w:left="1418" w:right="641"/>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lastRenderedPageBreak/>
        <w:t xml:space="preserve">The Service Provider shall deliver all invoices to the SARS office designated by SARS from time to time. </w:t>
      </w:r>
    </w:p>
    <w:p w:rsidR="00311D18" w:rsidRPr="00D84D38" w:rsidRDefault="00311D18" w:rsidP="00311D18">
      <w:pPr>
        <w:widowControl w:val="0"/>
        <w:tabs>
          <w:tab w:val="left" w:pos="1418"/>
        </w:tabs>
        <w:spacing w:after="0" w:line="360" w:lineRule="auto"/>
        <w:ind w:left="1418" w:right="641"/>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Should SARS query an item in an invoice, the Service Provider shall within two (2) days after a written request by SARS, provide SARS </w:t>
      </w:r>
      <w:r w:rsidR="005D3E18" w:rsidRPr="00D84D38">
        <w:rPr>
          <w:rFonts w:ascii="Arial" w:eastAsia="Times New Roman" w:hAnsi="Arial" w:cs="Arial"/>
          <w:lang w:eastAsia="en-ZA"/>
        </w:rPr>
        <w:t xml:space="preserve">with </w:t>
      </w:r>
      <w:r w:rsidRPr="00D84D38">
        <w:rPr>
          <w:rFonts w:ascii="Arial" w:eastAsia="Times New Roman" w:hAnsi="Arial" w:cs="Arial"/>
          <w:lang w:eastAsia="en-ZA"/>
        </w:rPr>
        <w:t xml:space="preserve">documentation or information reasonably required by SARS in order to verify the accuracy of the amounts due on an invoice. </w:t>
      </w:r>
    </w:p>
    <w:p w:rsidR="00B91A13" w:rsidRPr="00D84D38" w:rsidRDefault="00B91A13" w:rsidP="00FB48AA">
      <w:pPr>
        <w:tabs>
          <w:tab w:val="left" w:pos="2100"/>
        </w:tabs>
        <w:spacing w:after="0" w:line="240" w:lineRule="auto"/>
        <w:jc w:val="both"/>
        <w:rPr>
          <w:rFonts w:ascii="Arial" w:eastAsia="Times New Roman" w:hAnsi="Arial" w:cs="Arial"/>
          <w:lang w:eastAsia="en-ZA"/>
        </w:rPr>
      </w:pPr>
      <w:bookmarkStart w:id="125" w:name="_Toc341103068"/>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126" w:name="_Ref434915098"/>
      <w:r w:rsidRPr="00D84D38">
        <w:rPr>
          <w:rFonts w:ascii="Arial" w:eastAsia="Times New Roman" w:hAnsi="Arial" w:cs="Arial"/>
          <w:lang w:eastAsia="en-ZA"/>
        </w:rPr>
        <w:t>The Service Provider shall for the duration of this Agreement and for a period of five (5) years after the termination of this Agreement,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25"/>
      <w:bookmarkEnd w:id="126"/>
    </w:p>
    <w:p w:rsidR="00A605B0" w:rsidRPr="00D84D38" w:rsidRDefault="00A605B0"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127" w:name="_Toc341103069"/>
      <w:r w:rsidRPr="00D84D38">
        <w:rPr>
          <w:rFonts w:ascii="Arial" w:eastAsia="Times New Roman" w:hAnsi="Arial" w:cs="Arial"/>
          <w:lang w:eastAsia="en-ZA"/>
        </w:rPr>
        <w:t xml:space="preserve">All costs incurred </w:t>
      </w:r>
      <w:r w:rsidR="00925F93" w:rsidRPr="00D84D38">
        <w:rPr>
          <w:rFonts w:ascii="Arial" w:eastAsia="Times New Roman" w:hAnsi="Arial" w:cs="Arial"/>
          <w:lang w:eastAsia="en-ZA"/>
        </w:rPr>
        <w:t xml:space="preserve">in performing audits under </w:t>
      </w:r>
      <w:r w:rsidR="00FE2956" w:rsidRPr="00D84D38">
        <w:rPr>
          <w:rFonts w:ascii="Arial" w:eastAsia="Times New Roman" w:hAnsi="Arial" w:cs="Arial"/>
          <w:b/>
          <w:lang w:eastAsia="en-ZA"/>
        </w:rPr>
        <w:t>C</w:t>
      </w:r>
      <w:r w:rsidRPr="00D84D38">
        <w:rPr>
          <w:rFonts w:ascii="Arial" w:eastAsia="Times New Roman" w:hAnsi="Arial" w:cs="Arial"/>
          <w:b/>
          <w:lang w:eastAsia="en-ZA"/>
        </w:rPr>
        <w:t>lause</w:t>
      </w:r>
      <w:r w:rsidR="00AA43AB" w:rsidRPr="00D84D38">
        <w:rPr>
          <w:rFonts w:ascii="Arial" w:hAnsi="Arial" w:cs="Arial"/>
          <w:b/>
        </w:rPr>
        <w:t xml:space="preserve"> </w:t>
      </w:r>
      <w:r w:rsidR="00FE2956" w:rsidRPr="00D84D38">
        <w:rPr>
          <w:rFonts w:ascii="Arial" w:hAnsi="Arial" w:cs="Arial"/>
          <w:b/>
        </w:rPr>
        <w:t xml:space="preserve">12.6 </w:t>
      </w:r>
      <w:r w:rsidR="00FE2956" w:rsidRPr="00D84D38">
        <w:rPr>
          <w:rFonts w:ascii="Arial" w:hAnsi="Arial" w:cs="Arial"/>
        </w:rPr>
        <w:t>above</w:t>
      </w:r>
      <w:r w:rsidR="00FE2956" w:rsidRPr="00D84D38">
        <w:t xml:space="preserve"> </w:t>
      </w:r>
      <w:r w:rsidRPr="00D84D38">
        <w:rPr>
          <w:rFonts w:ascii="Arial" w:eastAsia="Times New Roman" w:hAnsi="Arial" w:cs="Arial"/>
          <w:lang w:eastAsia="en-ZA"/>
        </w:rPr>
        <w:t>will be borne by SARS unless audit findings reveal the Service Provider’s non-compliance with the terms of this Agreement and/or</w:t>
      </w:r>
      <w:r w:rsidR="002044D2" w:rsidRPr="00D84D38">
        <w:rPr>
          <w:rFonts w:ascii="Arial" w:eastAsia="Times New Roman" w:hAnsi="Arial" w:cs="Arial"/>
          <w:lang w:eastAsia="en-ZA"/>
        </w:rPr>
        <w:t xml:space="preserve"> Applicable Law</w:t>
      </w:r>
      <w:r w:rsidR="006F72B5" w:rsidRPr="00D84D38">
        <w:rPr>
          <w:rFonts w:ascii="Arial" w:eastAsia="Times New Roman" w:hAnsi="Arial" w:cs="Arial"/>
          <w:lang w:eastAsia="en-ZA"/>
        </w:rPr>
        <w:t>, in which event such costs will be borne by the Service Provider</w:t>
      </w:r>
      <w:r w:rsidRPr="00D84D38">
        <w:rPr>
          <w:rFonts w:ascii="Arial" w:eastAsia="Times New Roman" w:hAnsi="Arial" w:cs="Arial"/>
          <w:lang w:eastAsia="en-ZA"/>
        </w:rPr>
        <w:t>.</w:t>
      </w:r>
      <w:bookmarkStart w:id="128" w:name="_Ref146587095"/>
      <w:bookmarkStart w:id="129" w:name="_Ref334777311"/>
      <w:bookmarkEnd w:id="127"/>
    </w:p>
    <w:p w:rsidR="00AC6F83" w:rsidRPr="00D84D38" w:rsidRDefault="00AC6F83" w:rsidP="00FB48AA">
      <w:pPr>
        <w:tabs>
          <w:tab w:val="left" w:pos="2100"/>
        </w:tabs>
        <w:spacing w:after="0" w:line="240" w:lineRule="auto"/>
        <w:jc w:val="both"/>
        <w:rPr>
          <w:rFonts w:ascii="Arial" w:eastAsia="Times New Roman" w:hAnsi="Arial" w:cs="Arial"/>
          <w:lang w:eastAsia="en-ZA"/>
        </w:rPr>
      </w:pPr>
      <w:bookmarkStart w:id="130" w:name="_Toc341103070"/>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SARS shall not be obliged to pay any amounts that are invoiced more than one hundred and twenty (120) days after the first (1</w:t>
      </w:r>
      <w:r w:rsidRPr="00D84D38">
        <w:rPr>
          <w:rFonts w:ascii="Arial" w:eastAsia="Times New Roman" w:hAnsi="Arial" w:cs="Arial"/>
          <w:vertAlign w:val="superscript"/>
          <w:lang w:eastAsia="en-ZA"/>
        </w:rPr>
        <w:t>st</w:t>
      </w:r>
      <w:r w:rsidRPr="00D84D38">
        <w:rPr>
          <w:rFonts w:ascii="Arial" w:eastAsia="Times New Roman" w:hAnsi="Arial" w:cs="Arial"/>
          <w:lang w:eastAsia="en-ZA"/>
        </w:rPr>
        <w:t xml:space="preserve">) day of the month in which the Service Provider was obliged to deliver such invoice, unless the amount or invoice is disputed in terms of </w:t>
      </w:r>
      <w:bookmarkEnd w:id="128"/>
      <w:r w:rsidR="00B91A13" w:rsidRPr="00D84D38">
        <w:rPr>
          <w:rFonts w:ascii="Arial" w:eastAsia="Times New Roman" w:hAnsi="Arial" w:cs="Arial"/>
          <w:b/>
          <w:lang w:eastAsia="en-ZA"/>
        </w:rPr>
        <w:t>cl</w:t>
      </w:r>
      <w:r w:rsidR="00E765E5" w:rsidRPr="00D84D38">
        <w:rPr>
          <w:rFonts w:ascii="Arial" w:eastAsia="Times New Roman" w:hAnsi="Arial" w:cs="Arial"/>
          <w:b/>
          <w:lang w:eastAsia="en-ZA"/>
        </w:rPr>
        <w:t>ause</w:t>
      </w:r>
      <w:r w:rsidR="00AA43AB" w:rsidRPr="00D84D38">
        <w:rPr>
          <w:rFonts w:ascii="Arial" w:hAnsi="Arial"/>
          <w:b/>
        </w:rPr>
        <w:t xml:space="preserve"> </w:t>
      </w:r>
      <w:r w:rsidR="00CB70E9" w:rsidRPr="00D84D38">
        <w:rPr>
          <w:rFonts w:ascii="Arial" w:eastAsia="Times New Roman" w:hAnsi="Arial" w:cs="Arial"/>
          <w:b/>
          <w:lang w:eastAsia="en-ZA"/>
        </w:rPr>
        <w:fldChar w:fldCharType="begin"/>
      </w:r>
      <w:r w:rsidR="00CB70E9" w:rsidRPr="00D84D38">
        <w:rPr>
          <w:rFonts w:ascii="Arial" w:hAnsi="Arial"/>
          <w:b/>
        </w:rPr>
        <w:instrText xml:space="preserve"> REF _Ref436732324 \r \h </w:instrText>
      </w:r>
      <w:r w:rsidR="007A561E" w:rsidRPr="00D84D38">
        <w:rPr>
          <w:rFonts w:ascii="Arial" w:eastAsia="Times New Roman" w:hAnsi="Arial" w:cs="Arial"/>
          <w:b/>
          <w:lang w:eastAsia="en-ZA"/>
        </w:rPr>
        <w:instrText xml:space="preserve"> \* MERGEFORMAT </w:instrText>
      </w:r>
      <w:r w:rsidR="00CB70E9" w:rsidRPr="00D84D38">
        <w:rPr>
          <w:rFonts w:ascii="Arial" w:eastAsia="Times New Roman" w:hAnsi="Arial" w:cs="Arial"/>
          <w:b/>
          <w:lang w:eastAsia="en-ZA"/>
        </w:rPr>
      </w:r>
      <w:r w:rsidR="00CB70E9" w:rsidRPr="00D84D38">
        <w:rPr>
          <w:rFonts w:ascii="Arial" w:eastAsia="Times New Roman" w:hAnsi="Arial" w:cs="Arial"/>
          <w:b/>
          <w:lang w:eastAsia="en-ZA"/>
        </w:rPr>
        <w:fldChar w:fldCharType="separate"/>
      </w:r>
      <w:r w:rsidR="00910EAB" w:rsidRPr="00D84D38">
        <w:rPr>
          <w:rFonts w:ascii="Arial" w:hAnsi="Arial"/>
          <w:b/>
        </w:rPr>
        <w:t>13</w:t>
      </w:r>
      <w:r w:rsidR="00CB70E9" w:rsidRPr="00D84D38">
        <w:rPr>
          <w:rFonts w:ascii="Arial" w:eastAsia="Times New Roman" w:hAnsi="Arial" w:cs="Arial"/>
          <w:b/>
          <w:lang w:eastAsia="en-ZA"/>
        </w:rPr>
        <w:fldChar w:fldCharType="end"/>
      </w:r>
      <w:r w:rsidR="00AA43AB" w:rsidRPr="00D84D38">
        <w:rPr>
          <w:rFonts w:ascii="Arial" w:eastAsia="Times New Roman" w:hAnsi="Arial" w:cs="Arial"/>
          <w:b/>
          <w:lang w:eastAsia="en-ZA"/>
        </w:rPr>
        <w:t xml:space="preserve"> </w:t>
      </w:r>
      <w:r w:rsidRPr="00D84D38">
        <w:rPr>
          <w:rFonts w:ascii="Arial" w:eastAsia="Times New Roman" w:hAnsi="Arial" w:cs="Arial"/>
          <w:lang w:eastAsia="en-ZA"/>
        </w:rPr>
        <w:t>below.</w:t>
      </w:r>
      <w:bookmarkEnd w:id="129"/>
      <w:bookmarkEnd w:id="130"/>
    </w:p>
    <w:p w:rsidR="00687CDC" w:rsidRPr="00D84D38" w:rsidRDefault="00687CDC" w:rsidP="00FB48AA">
      <w:pPr>
        <w:tabs>
          <w:tab w:val="left" w:pos="2100"/>
        </w:tabs>
        <w:spacing w:after="0" w:line="240" w:lineRule="auto"/>
        <w:jc w:val="both"/>
        <w:rPr>
          <w:rFonts w:ascii="Arial" w:hAnsi="Arial" w:cs="Arial"/>
          <w:lang w:eastAsia="en-ZA"/>
        </w:rPr>
      </w:pPr>
    </w:p>
    <w:p w:rsidR="00682F89" w:rsidRPr="00D84D38" w:rsidRDefault="005A2C1D" w:rsidP="00D84D38">
      <w:pPr>
        <w:pStyle w:val="Heading3"/>
      </w:pPr>
      <w:bookmarkStart w:id="131" w:name="_Toc341103071"/>
      <w:bookmarkStart w:id="132" w:name="_Ref341171362"/>
      <w:bookmarkStart w:id="133" w:name="_Ref341171436"/>
      <w:bookmarkStart w:id="134" w:name="_Ref356288240"/>
      <w:bookmarkStart w:id="135" w:name="_Ref390874244"/>
      <w:bookmarkStart w:id="136" w:name="_Ref390874273"/>
      <w:bookmarkStart w:id="137" w:name="_Toc390933271"/>
      <w:bookmarkStart w:id="138" w:name="_Ref433891250"/>
      <w:bookmarkStart w:id="139" w:name="_Ref433891316"/>
      <w:bookmarkStart w:id="140" w:name="_Ref433891336"/>
      <w:bookmarkStart w:id="141" w:name="_Ref434845174"/>
      <w:bookmarkStart w:id="142" w:name="_Ref434845304"/>
      <w:bookmarkStart w:id="143" w:name="_Ref434845382"/>
      <w:bookmarkStart w:id="144" w:name="_Ref434915028"/>
      <w:bookmarkStart w:id="145" w:name="_Ref434915132"/>
      <w:bookmarkStart w:id="146" w:name="_Ref434915150"/>
      <w:bookmarkStart w:id="147" w:name="_Ref434915217"/>
      <w:bookmarkStart w:id="148" w:name="_Ref436732217"/>
      <w:bookmarkStart w:id="149" w:name="_Ref436732324"/>
      <w:bookmarkStart w:id="150" w:name="_Ref350356008"/>
      <w:bookmarkEnd w:id="123"/>
      <w:bookmarkEnd w:id="124"/>
      <w:r w:rsidRPr="00D84D38">
        <w:t>DISPUTED CHARGES AND INVOICING ERRORS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00BD41D5" w:rsidRPr="00D84D38">
        <w:fldChar w:fldCharType="begin"/>
      </w:r>
      <w:r w:rsidR="00BD41D5" w:rsidRPr="00D84D38">
        <w:instrText xml:space="preserve"> TC "</w:instrText>
      </w:r>
      <w:bookmarkStart w:id="151" w:name="_Toc433890439"/>
      <w:r w:rsidR="00BD41D5" w:rsidRPr="00D84D38">
        <w:instrText>11.  DISPUTED CHARGES AND INVOICING ERRORS</w:instrText>
      </w:r>
      <w:bookmarkEnd w:id="151"/>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rFonts w:ascii="Arial" w:eastAsia="Times New Roman" w:hAnsi="Arial" w:cs="Arial"/>
          <w:lang w:eastAsia="en-ZA"/>
        </w:rPr>
      </w:pPr>
      <w:bookmarkStart w:id="152" w:name="_Ref70242894"/>
      <w:bookmarkStart w:id="153" w:name="_Ref327092967"/>
      <w:bookmarkStart w:id="154" w:name="_Ref341171473"/>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52"/>
      <w:bookmarkEnd w:id="153"/>
      <w:bookmarkEnd w:id="154"/>
      <w:r w:rsidR="008364D2" w:rsidRPr="00D84D38">
        <w:rPr>
          <w:rFonts w:ascii="Arial" w:eastAsia="Times New Roman" w:hAnsi="Arial" w:cs="Arial"/>
          <w:lang w:eastAsia="en-ZA"/>
        </w:rPr>
        <w:t>-</w:t>
      </w:r>
    </w:p>
    <w:p w:rsidR="00497F3F" w:rsidRPr="00D84D38" w:rsidRDefault="00497F3F"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SARS shall promptly notify the Service Provider that it is disputing such amount providing a reasonable explanation of the rationale therefore and the Parties shall promptly first address such</w:t>
      </w:r>
      <w:r w:rsidR="00A73823" w:rsidRPr="00D84D38">
        <w:rPr>
          <w:rFonts w:ascii="Arial" w:hAnsi="Arial" w:cs="Arial"/>
          <w:lang w:eastAsia="en-ZA"/>
        </w:rPr>
        <w:t xml:space="preserve"> dispute in </w:t>
      </w:r>
      <w:r w:rsidR="00A73823" w:rsidRPr="00D84D38">
        <w:rPr>
          <w:rFonts w:ascii="Arial" w:hAnsi="Arial" w:cs="Arial"/>
          <w:lang w:eastAsia="en-ZA"/>
        </w:rPr>
        <w:lastRenderedPageBreak/>
        <w:t xml:space="preserve">accordance with </w:t>
      </w:r>
      <w:r w:rsidRPr="00D84D38">
        <w:rPr>
          <w:rFonts w:ascii="Arial" w:hAnsi="Arial" w:cs="Arial"/>
          <w:lang w:eastAsia="en-ZA"/>
        </w:rPr>
        <w:t>this Agreement;</w:t>
      </w:r>
    </w:p>
    <w:p w:rsidR="008A7A60" w:rsidRPr="00D84D38" w:rsidRDefault="008A7A60"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If the dispute relates to only a percentage of the invoiced amount, then SARS shall pay the undisputed amount in accordance with</w:t>
      </w:r>
      <w:r w:rsidR="00E765E5" w:rsidRPr="00D84D38">
        <w:rPr>
          <w:rFonts w:ascii="Arial" w:hAnsi="Arial" w:cs="Arial"/>
          <w:b/>
          <w:lang w:eastAsia="en-ZA"/>
        </w:rPr>
        <w:t xml:space="preserve"> </w:t>
      </w:r>
      <w:r w:rsidR="000F2CA3" w:rsidRPr="00D84D38">
        <w:rPr>
          <w:rFonts w:ascii="Arial" w:hAnsi="Arial" w:cs="Arial"/>
          <w:b/>
          <w:lang w:val="en-ZA" w:eastAsia="en-ZA"/>
        </w:rPr>
        <w:t>c</w:t>
      </w:r>
      <w:r w:rsidRPr="00D84D38">
        <w:rPr>
          <w:rFonts w:ascii="Arial" w:hAnsi="Arial" w:cs="Arial"/>
          <w:b/>
          <w:lang w:eastAsia="en-ZA"/>
        </w:rPr>
        <w:t>lause</w:t>
      </w:r>
      <w:r w:rsidR="00925F93" w:rsidRPr="00D84D38">
        <w:rPr>
          <w:rFonts w:ascii="Arial" w:hAnsi="Arial"/>
          <w:b/>
          <w:lang w:val="en-ZA"/>
        </w:rPr>
        <w:t xml:space="preserve"> </w:t>
      </w:r>
      <w:r w:rsidR="00A73823" w:rsidRPr="00D84D38">
        <w:rPr>
          <w:b/>
        </w:rPr>
        <w:fldChar w:fldCharType="begin"/>
      </w:r>
      <w:r w:rsidR="00A73823" w:rsidRPr="00D84D38">
        <w:rPr>
          <w:rFonts w:ascii="Arial" w:hAnsi="Arial"/>
          <w:b/>
          <w:lang w:val="en-ZA"/>
        </w:rPr>
        <w:instrText xml:space="preserve"> REF _Ref434915190 \r \h </w:instrText>
      </w:r>
      <w:r w:rsidR="007A561E" w:rsidRPr="00D84D38">
        <w:rPr>
          <w:b/>
        </w:rPr>
        <w:instrText xml:space="preserve"> \* MERGEFORMAT </w:instrText>
      </w:r>
      <w:r w:rsidR="00A73823" w:rsidRPr="00D84D38">
        <w:rPr>
          <w:b/>
        </w:rPr>
      </w:r>
      <w:r w:rsidR="00A73823" w:rsidRPr="00D84D38">
        <w:rPr>
          <w:b/>
        </w:rPr>
        <w:fldChar w:fldCharType="separate"/>
      </w:r>
      <w:r w:rsidR="00910EAB" w:rsidRPr="00D84D38">
        <w:rPr>
          <w:rFonts w:ascii="Arial" w:hAnsi="Arial"/>
          <w:b/>
          <w:lang w:val="en-ZA"/>
        </w:rPr>
        <w:t>11.2</w:t>
      </w:r>
      <w:r w:rsidR="00A73823" w:rsidRPr="00D84D38">
        <w:rPr>
          <w:b/>
        </w:rPr>
        <w:fldChar w:fldCharType="end"/>
      </w:r>
      <w:r w:rsidR="00E765E5" w:rsidRPr="00D84D38">
        <w:rPr>
          <w:b/>
          <w:lang w:val="en-ZA"/>
        </w:rPr>
        <w:t xml:space="preserve"> </w:t>
      </w:r>
      <w:r w:rsidRPr="00D84D38">
        <w:rPr>
          <w:rFonts w:ascii="Arial" w:hAnsi="Arial" w:cs="Arial"/>
          <w:lang w:eastAsia="en-ZA"/>
        </w:rPr>
        <w:t>above; and</w:t>
      </w:r>
      <w:r w:rsidRPr="00D84D38">
        <w:rPr>
          <w:rFonts w:ascii="Arial" w:hAnsi="Arial" w:cs="Arial"/>
          <w:lang w:eastAsia="en-ZA"/>
        </w:rPr>
        <w:tab/>
      </w:r>
    </w:p>
    <w:p w:rsidR="00BE0BDF" w:rsidRPr="00D84D38" w:rsidRDefault="00BE0BDF"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If an invoice is identified as incorrect, then the Service Provider shall either issue a correct invoice if the amount has not yet been paid, or make a correction on the next invoice if the amount has been paid.</w:t>
      </w:r>
    </w:p>
    <w:p w:rsidR="00B432C6" w:rsidRPr="00D84D38" w:rsidRDefault="00B432C6"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Any dispute arising in terms of</w:t>
      </w:r>
      <w:r w:rsidR="00E765E5" w:rsidRPr="00D84D38">
        <w:rPr>
          <w:rFonts w:ascii="Arial" w:eastAsia="Times New Roman" w:hAnsi="Arial" w:cs="Arial"/>
          <w:b/>
          <w:lang w:eastAsia="en-ZA"/>
        </w:rPr>
        <w:t xml:space="preserve"> </w:t>
      </w:r>
      <w:r w:rsidR="000F2CA3" w:rsidRPr="00D84D38">
        <w:rPr>
          <w:rFonts w:ascii="Arial" w:eastAsia="Times New Roman" w:hAnsi="Arial" w:cs="Arial"/>
          <w:lang w:eastAsia="en-ZA"/>
        </w:rPr>
        <w:t>this c</w:t>
      </w:r>
      <w:r w:rsidRPr="00D84D38">
        <w:rPr>
          <w:rFonts w:ascii="Arial" w:eastAsia="Times New Roman" w:hAnsi="Arial" w:cs="Arial"/>
          <w:lang w:eastAsia="en-ZA"/>
        </w:rPr>
        <w:t>lause</w:t>
      </w:r>
      <w:r w:rsidR="00F26D97" w:rsidRPr="00D84D38">
        <w:rPr>
          <w:rFonts w:ascii="Arial" w:eastAsia="Times New Roman" w:hAnsi="Arial" w:cs="Arial"/>
          <w:b/>
          <w:lang w:eastAsia="en-ZA"/>
        </w:rPr>
        <w:t xml:space="preserve"> </w:t>
      </w:r>
      <w:r w:rsidRPr="00D84D38">
        <w:rPr>
          <w:rFonts w:ascii="Arial" w:eastAsia="Times New Roman" w:hAnsi="Arial" w:cs="Arial"/>
          <w:lang w:eastAsia="en-ZA"/>
        </w:rPr>
        <w:t>and which remains unresolved for five (5) Business Days after it has arisen, shall be referred by either Party to SARS’s Executive</w:t>
      </w:r>
      <w:r w:rsidR="009C407F" w:rsidRPr="00D84D38">
        <w:rPr>
          <w:rFonts w:ascii="Arial" w:eastAsia="Times New Roman" w:hAnsi="Arial" w:cs="Arial"/>
          <w:lang w:eastAsia="en-ZA"/>
        </w:rPr>
        <w:t>: Procurement</w:t>
      </w:r>
      <w:r w:rsidRPr="00D84D38">
        <w:rPr>
          <w:rFonts w:ascii="Arial" w:eastAsia="Times New Roman" w:hAnsi="Arial" w:cs="Arial"/>
          <w:lang w:eastAsia="en-ZA"/>
        </w:rPr>
        <w:t xml:space="preserve"> and the </w:t>
      </w:r>
      <w:r w:rsidR="00FE2956" w:rsidRPr="00D84D38">
        <w:rPr>
          <w:rFonts w:ascii="Arial" w:eastAsia="Times New Roman" w:hAnsi="Arial" w:cs="Arial"/>
          <w:lang w:eastAsia="en-ZA"/>
        </w:rPr>
        <w:t xml:space="preserve">Account </w:t>
      </w:r>
      <w:r w:rsidRPr="00D84D38">
        <w:rPr>
          <w:rFonts w:ascii="Arial" w:eastAsia="Times New Roman" w:hAnsi="Arial" w:cs="Arial"/>
          <w:lang w:eastAsia="en-ZA"/>
        </w:rPr>
        <w:t>Executive or their designees for resolution.</w:t>
      </w:r>
    </w:p>
    <w:p w:rsidR="00A605B0" w:rsidRPr="00D84D38" w:rsidRDefault="00A605B0" w:rsidP="00FB48AA">
      <w:pPr>
        <w:tabs>
          <w:tab w:val="left" w:pos="2100"/>
        </w:tabs>
        <w:spacing w:after="0" w:line="240" w:lineRule="auto"/>
        <w:jc w:val="both"/>
        <w:rPr>
          <w:rFonts w:ascii="Arial" w:eastAsia="Times New Roman" w:hAnsi="Arial" w:cs="Arial"/>
          <w:lang w:eastAsia="en-ZA"/>
        </w:rPr>
      </w:pPr>
      <w:bookmarkStart w:id="155" w:name="_Ref327093012"/>
      <w:bookmarkStart w:id="156" w:name="_Ref341171502"/>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157" w:name="_Ref381803447"/>
      <w:r w:rsidRPr="00D84D38">
        <w:rPr>
          <w:rFonts w:ascii="Arial" w:eastAsia="Times New Roman" w:hAnsi="Arial" w:cs="Arial"/>
          <w:lang w:eastAsia="en-ZA"/>
        </w:rPr>
        <w:t>The SARS’s Executive</w:t>
      </w:r>
      <w:r w:rsidR="009C407F" w:rsidRPr="00D84D38">
        <w:rPr>
          <w:rFonts w:ascii="Arial" w:eastAsia="Times New Roman" w:hAnsi="Arial" w:cs="Arial"/>
          <w:lang w:eastAsia="en-ZA"/>
        </w:rPr>
        <w:t>: Procurement</w:t>
      </w:r>
      <w:r w:rsidRPr="00D84D38">
        <w:rPr>
          <w:rFonts w:ascii="Arial" w:eastAsia="Times New Roman" w:hAnsi="Arial" w:cs="Arial"/>
          <w:lang w:eastAsia="en-ZA"/>
        </w:rPr>
        <w:t xml:space="preserve"> and the </w:t>
      </w:r>
      <w:r w:rsidR="004B79B0" w:rsidRPr="00D84D38">
        <w:rPr>
          <w:rFonts w:ascii="Arial" w:eastAsia="Times New Roman" w:hAnsi="Arial" w:cs="Arial"/>
          <w:lang w:eastAsia="en-ZA"/>
        </w:rPr>
        <w:t xml:space="preserve">Account Executive </w:t>
      </w:r>
      <w:r w:rsidRPr="00D84D38">
        <w:rPr>
          <w:rFonts w:ascii="Arial" w:eastAsia="Times New Roman" w:hAnsi="Arial" w:cs="Arial"/>
          <w:lang w:eastAsia="en-ZA"/>
        </w:rPr>
        <w:t>or their designees shall meet within five (5) Business Days of the referral of the dispute to resolve such dispute.</w:t>
      </w:r>
      <w:bookmarkEnd w:id="155"/>
      <w:bookmarkEnd w:id="156"/>
      <w:bookmarkEnd w:id="157"/>
      <w:r w:rsidR="00F50464" w:rsidRPr="00D84D38">
        <w:rPr>
          <w:rFonts w:ascii="Arial" w:eastAsia="Times New Roman" w:hAnsi="Arial" w:cs="Arial"/>
          <w:lang w:eastAsia="en-ZA"/>
        </w:rPr>
        <w:t xml:space="preserve"> </w:t>
      </w:r>
    </w:p>
    <w:p w:rsidR="00E23D00" w:rsidRPr="00D84D38" w:rsidRDefault="00E23D00" w:rsidP="00FB48AA">
      <w:pPr>
        <w:tabs>
          <w:tab w:val="left" w:pos="2100"/>
        </w:tabs>
        <w:spacing w:after="0" w:line="240" w:lineRule="auto"/>
        <w:jc w:val="both"/>
        <w:rPr>
          <w:rFonts w:ascii="Arial" w:eastAsia="Times New Roman" w:hAnsi="Arial" w:cs="Arial"/>
          <w:lang w:eastAsia="en-ZA"/>
        </w:rPr>
      </w:pPr>
    </w:p>
    <w:p w:rsidR="00687CDC" w:rsidRPr="00D84D38" w:rsidRDefault="005A2C1D" w:rsidP="00C7073C">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In the event that the dispute remains unresolved after ten (10) days of its referral to the persons mentioned in </w:t>
      </w:r>
      <w:r w:rsidR="000F2CA3" w:rsidRPr="00D84D38">
        <w:rPr>
          <w:rFonts w:ascii="Arial" w:eastAsia="Times New Roman" w:hAnsi="Arial" w:cs="Arial"/>
          <w:b/>
          <w:lang w:eastAsia="en-ZA"/>
        </w:rPr>
        <w:t>c</w:t>
      </w:r>
      <w:r w:rsidRPr="00D84D38">
        <w:rPr>
          <w:rFonts w:ascii="Arial" w:eastAsia="Times New Roman" w:hAnsi="Arial" w:cs="Arial"/>
          <w:b/>
          <w:lang w:eastAsia="en-ZA"/>
        </w:rPr>
        <w:t xml:space="preserve">lause </w:t>
      </w:r>
      <w:r w:rsidR="00925F93" w:rsidRPr="00D84D38">
        <w:rPr>
          <w:b/>
        </w:rPr>
        <w:fldChar w:fldCharType="begin"/>
      </w:r>
      <w:r w:rsidR="00925F93" w:rsidRPr="00D84D38">
        <w:rPr>
          <w:rFonts w:ascii="Arial" w:eastAsia="Times New Roman" w:hAnsi="Arial" w:cs="Arial"/>
          <w:b/>
          <w:lang w:eastAsia="en-ZA"/>
        </w:rPr>
        <w:instrText xml:space="preserve"> REF _Ref381803447 \r \h </w:instrText>
      </w:r>
      <w:r w:rsidR="007A561E" w:rsidRPr="00D84D38">
        <w:rPr>
          <w:b/>
        </w:rPr>
        <w:instrText xml:space="preserve"> \* MERGEFORMAT </w:instrText>
      </w:r>
      <w:r w:rsidR="00925F93" w:rsidRPr="00D84D38">
        <w:rPr>
          <w:b/>
        </w:rPr>
      </w:r>
      <w:r w:rsidR="00925F93" w:rsidRPr="00D84D38">
        <w:rPr>
          <w:b/>
        </w:rPr>
        <w:fldChar w:fldCharType="separate"/>
      </w:r>
      <w:r w:rsidR="00910EAB" w:rsidRPr="00D84D38">
        <w:rPr>
          <w:rFonts w:ascii="Arial" w:eastAsia="Times New Roman" w:hAnsi="Arial" w:cs="Arial"/>
          <w:b/>
          <w:lang w:eastAsia="en-ZA"/>
        </w:rPr>
        <w:t>13.3</w:t>
      </w:r>
      <w:r w:rsidR="00925F93" w:rsidRPr="00D84D38">
        <w:rPr>
          <w:b/>
        </w:rPr>
        <w:fldChar w:fldCharType="end"/>
      </w:r>
      <w:r w:rsidR="00F26D97" w:rsidRPr="00D84D38">
        <w:rPr>
          <w:b/>
        </w:rPr>
        <w:t>,</w:t>
      </w:r>
      <w:r w:rsidRPr="00D84D38">
        <w:rPr>
          <w:rFonts w:ascii="Arial" w:eastAsia="Times New Roman" w:hAnsi="Arial" w:cs="Arial"/>
          <w:lang w:eastAsia="en-ZA"/>
        </w:rPr>
        <w:t xml:space="preserve"> either Party shall be entitled to refer the dispute for resolution in accordance with the provisions of </w:t>
      </w:r>
      <w:r w:rsidR="00AA023B" w:rsidRPr="00D84D38">
        <w:rPr>
          <w:rFonts w:ascii="Arial" w:eastAsia="Times New Roman" w:hAnsi="Arial" w:cs="Arial"/>
          <w:b/>
          <w:lang w:eastAsia="en-ZA"/>
        </w:rPr>
        <w:t>c</w:t>
      </w:r>
      <w:r w:rsidRPr="00D84D38">
        <w:rPr>
          <w:rFonts w:ascii="Arial" w:eastAsia="Times New Roman" w:hAnsi="Arial" w:cs="Arial"/>
          <w:b/>
          <w:lang w:eastAsia="en-ZA"/>
        </w:rPr>
        <w:t>lause</w:t>
      </w:r>
      <w:r w:rsidR="00B77035" w:rsidRPr="00D84D38">
        <w:rPr>
          <w:rFonts w:ascii="Arial" w:eastAsia="Times New Roman" w:hAnsi="Arial" w:cs="Arial"/>
          <w:b/>
          <w:lang w:eastAsia="en-ZA"/>
        </w:rPr>
        <w:t xml:space="preserve"> </w:t>
      </w:r>
      <w:r w:rsidR="00B77035" w:rsidRPr="00D84D38">
        <w:rPr>
          <w:rFonts w:ascii="Arial" w:eastAsia="Times New Roman" w:hAnsi="Arial" w:cs="Arial"/>
          <w:b/>
          <w:lang w:eastAsia="en-ZA"/>
        </w:rPr>
        <w:fldChar w:fldCharType="begin"/>
      </w:r>
      <w:r w:rsidR="00B77035" w:rsidRPr="00D84D38">
        <w:rPr>
          <w:rFonts w:ascii="Arial" w:eastAsia="Times New Roman" w:hAnsi="Arial" w:cs="Arial"/>
          <w:b/>
          <w:lang w:eastAsia="en-ZA"/>
        </w:rPr>
        <w:instrText xml:space="preserve"> REF _Ref356288398 \r \h </w:instrText>
      </w:r>
      <w:r w:rsidR="007A561E" w:rsidRPr="00D84D38">
        <w:rPr>
          <w:rFonts w:ascii="Arial" w:eastAsia="Times New Roman" w:hAnsi="Arial" w:cs="Arial"/>
          <w:b/>
          <w:lang w:eastAsia="en-ZA"/>
        </w:rPr>
        <w:instrText xml:space="preserve"> \* MERGEFORMAT </w:instrText>
      </w:r>
      <w:r w:rsidR="00B77035" w:rsidRPr="00D84D38">
        <w:rPr>
          <w:rFonts w:ascii="Arial" w:eastAsia="Times New Roman" w:hAnsi="Arial" w:cs="Arial"/>
          <w:b/>
          <w:lang w:eastAsia="en-ZA"/>
        </w:rPr>
      </w:r>
      <w:r w:rsidR="00B77035" w:rsidRPr="00D84D38">
        <w:rPr>
          <w:rFonts w:ascii="Arial" w:eastAsia="Times New Roman" w:hAnsi="Arial" w:cs="Arial"/>
          <w:b/>
          <w:lang w:eastAsia="en-ZA"/>
        </w:rPr>
        <w:fldChar w:fldCharType="separate"/>
      </w:r>
      <w:r w:rsidR="00910EAB" w:rsidRPr="00D84D38">
        <w:rPr>
          <w:rFonts w:ascii="Arial" w:eastAsia="Times New Roman" w:hAnsi="Arial" w:cs="Arial"/>
          <w:b/>
          <w:lang w:eastAsia="en-ZA"/>
        </w:rPr>
        <w:t>24</w:t>
      </w:r>
      <w:r w:rsidR="00B77035" w:rsidRPr="00D84D38">
        <w:rPr>
          <w:rFonts w:ascii="Arial" w:eastAsia="Times New Roman" w:hAnsi="Arial" w:cs="Arial"/>
          <w:b/>
          <w:lang w:eastAsia="en-ZA"/>
        </w:rPr>
        <w:fldChar w:fldCharType="end"/>
      </w:r>
      <w:r w:rsidRPr="00D84D38">
        <w:rPr>
          <w:rFonts w:ascii="Arial" w:eastAsia="Times New Roman" w:hAnsi="Arial" w:cs="Arial"/>
          <w:b/>
          <w:lang w:eastAsia="en-ZA"/>
        </w:rPr>
        <w:t xml:space="preserve"> </w:t>
      </w:r>
      <w:r w:rsidRPr="00D84D38">
        <w:rPr>
          <w:rFonts w:ascii="Arial" w:eastAsia="Times New Roman" w:hAnsi="Arial" w:cs="Arial"/>
          <w:lang w:eastAsia="en-ZA"/>
        </w:rPr>
        <w:t>below.</w:t>
      </w:r>
      <w:bookmarkStart w:id="158" w:name="_Ref390874738"/>
      <w:bookmarkStart w:id="159" w:name="_Toc390933272"/>
      <w:bookmarkStart w:id="160" w:name="_Ref356898040"/>
    </w:p>
    <w:p w:rsidR="003117B3" w:rsidRPr="00D84D38" w:rsidRDefault="003117B3" w:rsidP="00FB48AA">
      <w:pPr>
        <w:tabs>
          <w:tab w:val="left" w:pos="2100"/>
        </w:tabs>
        <w:spacing w:after="0" w:line="240" w:lineRule="auto"/>
        <w:jc w:val="both"/>
        <w:rPr>
          <w:rFonts w:ascii="Arial" w:eastAsia="Times New Roman" w:hAnsi="Arial" w:cs="Arial"/>
          <w:lang w:eastAsia="en-ZA"/>
        </w:rPr>
      </w:pPr>
    </w:p>
    <w:p w:rsidR="00682F89" w:rsidRPr="00D84D38" w:rsidRDefault="00305BC4" w:rsidP="00D84D38">
      <w:pPr>
        <w:pStyle w:val="Heading3"/>
      </w:pPr>
      <w:bookmarkStart w:id="161" w:name="_Ref433891627"/>
      <w:r w:rsidRPr="00D84D38">
        <w:t>CONFIDENTIALITY</w:t>
      </w:r>
      <w:bookmarkEnd w:id="158"/>
      <w:bookmarkEnd w:id="159"/>
      <w:bookmarkEnd w:id="161"/>
      <w:r w:rsidR="00BD41D5" w:rsidRPr="00D84D38">
        <w:fldChar w:fldCharType="begin"/>
      </w:r>
      <w:r w:rsidR="00BD41D5" w:rsidRPr="00D84D38">
        <w:instrText xml:space="preserve"> TC "</w:instrText>
      </w:r>
      <w:bookmarkStart w:id="162" w:name="_Toc433890440"/>
      <w:r w:rsidR="00BD41D5" w:rsidRPr="00D84D38">
        <w:instrText>12.  CONFIDENTIALITY</w:instrText>
      </w:r>
      <w:bookmarkEnd w:id="162"/>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rFonts w:ascii="Arial" w:eastAsia="Times New Roman" w:hAnsi="Arial" w:cs="Arial"/>
          <w:lang w:val="en-GB" w:eastAsia="en-GB"/>
        </w:rPr>
      </w:pPr>
    </w:p>
    <w:p w:rsidR="001E3555"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 xml:space="preserve">The </w:t>
      </w:r>
      <w:r w:rsidR="00FE2956" w:rsidRPr="00D84D38">
        <w:rPr>
          <w:rFonts w:ascii="Arial" w:eastAsia="Times New Roman" w:hAnsi="Arial" w:cs="Arial"/>
          <w:lang w:val="en-GB" w:eastAsia="en-GB"/>
        </w:rPr>
        <w:t>Service Provider</w:t>
      </w:r>
      <w:r w:rsidRPr="00D84D38">
        <w:rPr>
          <w:rFonts w:ascii="Arial" w:eastAsia="Times New Roman" w:hAnsi="Arial" w:cs="Arial"/>
          <w:lang w:val="en-GB" w:eastAsia="en-GB"/>
        </w:rPr>
        <w:t xml:space="preserve"> shall ensure that prior to commencing the </w:t>
      </w:r>
      <w:proofErr w:type="gramStart"/>
      <w:r w:rsidRPr="00D84D38">
        <w:rPr>
          <w:rFonts w:ascii="Arial" w:eastAsia="Times New Roman" w:hAnsi="Arial" w:cs="Arial"/>
          <w:lang w:val="en-GB" w:eastAsia="en-GB"/>
        </w:rPr>
        <w:t>Services</w:t>
      </w:r>
      <w:r w:rsidR="00FE2956" w:rsidRPr="00D84D38">
        <w:rPr>
          <w:rFonts w:ascii="Arial" w:eastAsia="Times New Roman" w:hAnsi="Arial" w:cs="Arial"/>
          <w:lang w:val="en-GB" w:eastAsia="en-GB"/>
        </w:rPr>
        <w:t>,</w:t>
      </w:r>
      <w:proofErr w:type="gramEnd"/>
      <w:r w:rsidRPr="00D84D38">
        <w:rPr>
          <w:rFonts w:ascii="Arial" w:eastAsia="Times New Roman" w:hAnsi="Arial" w:cs="Arial"/>
          <w:lang w:val="en-GB" w:eastAsia="en-GB"/>
        </w:rPr>
        <w:t xml:space="preserve"> all the Service Provider’s Personnel sign the SARS Oath of Secrecy and submit the original thereof to SARS for record keeping purposes.</w:t>
      </w:r>
      <w:r w:rsidR="001E3555" w:rsidRPr="00D84D38">
        <w:rPr>
          <w:rFonts w:ascii="Arial" w:eastAsia="Times New Roman" w:hAnsi="Arial" w:cs="Arial"/>
          <w:lang w:val="en-GB" w:eastAsia="en-GB"/>
        </w:rPr>
        <w:t xml:space="preserve"> </w:t>
      </w:r>
    </w:p>
    <w:p w:rsidR="001E3555" w:rsidRPr="00D84D38" w:rsidRDefault="001E3555" w:rsidP="00C415C8">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D84D38" w:rsidRDefault="001E3555"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The Service Provider undertakes that for the term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its agents and/or personnel. This includes the knowledge acquired by the Service Provider, its agents and/or personnel as a result of the work to be performed by the Service Provider in terms of this Agreement and which by its nature, is intended to be kept confidential</w:t>
      </w:r>
    </w:p>
    <w:p w:rsidR="00AA023B" w:rsidRPr="00D84D38" w:rsidRDefault="00AA023B"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lastRenderedPageBreak/>
        <w:t>For purposes of this Agreement, the expression “Confidential Information” shall include, but shall not be limited to SARS’s operating procedures, internal policies, manuals, computer infrastructure, hardware, software, methods and techniques, know-how, operating costs, as well as the names of service providers and/or potential service providers with whom SARS has not yet contracted but intends contracting for purposes of establishing business relationships to which the Service Provider may become privy during the contract term.</w:t>
      </w:r>
    </w:p>
    <w:p w:rsidR="00A605B0" w:rsidRPr="00D84D38" w:rsidRDefault="00A605B0" w:rsidP="00FB48AA">
      <w:pPr>
        <w:tabs>
          <w:tab w:val="left" w:pos="2100"/>
        </w:tabs>
        <w:spacing w:after="0" w:line="240" w:lineRule="auto"/>
        <w:jc w:val="both"/>
        <w:rPr>
          <w:rFonts w:ascii="Arial" w:eastAsia="Times New Roman" w:hAnsi="Arial" w:cs="Arial"/>
          <w:lang w:eastAsia="en-GB"/>
        </w:rPr>
      </w:pPr>
    </w:p>
    <w:p w:rsidR="009E250E" w:rsidRPr="00D84D38" w:rsidRDefault="009E250E" w:rsidP="00925F93">
      <w:pPr>
        <w:widowControl w:val="0"/>
        <w:numPr>
          <w:ilvl w:val="1"/>
          <w:numId w:val="9"/>
        </w:numPr>
        <w:tabs>
          <w:tab w:val="left" w:pos="1418"/>
        </w:tabs>
        <w:spacing w:after="0" w:line="360" w:lineRule="auto"/>
        <w:ind w:left="1418" w:right="641" w:hanging="992"/>
        <w:jc w:val="both"/>
        <w:rPr>
          <w:rFonts w:ascii="Arial" w:eastAsia="Times New Roman" w:hAnsi="Arial" w:cs="Arial"/>
          <w:lang w:eastAsia="en-GB"/>
        </w:rPr>
      </w:pPr>
      <w:r w:rsidRPr="00D84D38">
        <w:rPr>
          <w:rFonts w:ascii="Arial" w:eastAsia="Times New Roman" w:hAnsi="Arial" w:cs="Arial"/>
          <w:lang w:val="en-GB" w:eastAsia="en-GB"/>
        </w:rPr>
        <w:t xml:space="preserve">The Service Provider further in particular undertakes to keep confidential all </w:t>
      </w:r>
      <w:r w:rsidRPr="00D84D38">
        <w:rPr>
          <w:rFonts w:ascii="Arial" w:eastAsia="Times New Roman" w:hAnsi="Arial" w:cs="Arial"/>
          <w:lang w:eastAsia="en-GB"/>
        </w:rPr>
        <w:t xml:space="preserve">SARS Confidential Information and Taxpayer Information as defined in Chapter 6 of the Tax Administration Act, 2011 (Act No. 28 of 2011), as well as any information required to be kept confidential by any other </w:t>
      </w:r>
      <w:r w:rsidR="00E423D5" w:rsidRPr="00D84D38">
        <w:rPr>
          <w:rFonts w:ascii="Arial" w:eastAsia="Times New Roman" w:hAnsi="Arial" w:cs="Arial"/>
          <w:lang w:eastAsia="en-GB"/>
        </w:rPr>
        <w:t>legislation</w:t>
      </w:r>
      <w:r w:rsidRPr="00D84D38">
        <w:rPr>
          <w:rFonts w:ascii="Arial" w:eastAsia="Times New Roman" w:hAnsi="Arial" w:cs="Arial"/>
          <w:lang w:eastAsia="en-GB"/>
        </w:rPr>
        <w:t xml:space="preserve"> administered by the Commissioner for SARS.</w:t>
      </w:r>
    </w:p>
    <w:p w:rsidR="00925F93" w:rsidRPr="00D84D38" w:rsidRDefault="00925F93" w:rsidP="00FB48AA">
      <w:pPr>
        <w:tabs>
          <w:tab w:val="left" w:pos="2100"/>
        </w:tabs>
        <w:spacing w:after="0" w:line="240" w:lineRule="auto"/>
        <w:jc w:val="both"/>
        <w:rPr>
          <w:rFonts w:ascii="Arial" w:hAnsi="Arial"/>
        </w:rPr>
      </w:pPr>
    </w:p>
    <w:p w:rsidR="009E250E"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The Parties agree that no trade and/or business secrets, Confidential Information or methods of work supplied by the one Party to the other shall be disclosed to any third party, without first obtaining the written consent of the other Party.</w:t>
      </w:r>
    </w:p>
    <w:p w:rsidR="00E765E5" w:rsidRPr="00D84D38" w:rsidRDefault="00E765E5"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If the Service Provider is uncertain about whether information is to be treated as confidential in terms of this Clause, it shall be obliged to treat it as such until advised otherwise, in writing, by SARS.</w:t>
      </w:r>
    </w:p>
    <w:p w:rsidR="009E250E" w:rsidRPr="00D84D38" w:rsidRDefault="009E250E"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The Service Provider will protect the interests of SARS and its Confidential Information by-</w:t>
      </w:r>
    </w:p>
    <w:p w:rsidR="00AA023B" w:rsidRPr="00D84D38" w:rsidRDefault="00AA023B" w:rsidP="00FB48AA">
      <w:pPr>
        <w:tabs>
          <w:tab w:val="left" w:pos="2100"/>
        </w:tabs>
        <w:spacing w:after="0" w:line="240" w:lineRule="auto"/>
        <w:jc w:val="both"/>
        <w:rPr>
          <w:rFonts w:ascii="Arial" w:eastAsia="Times New Roman" w:hAnsi="Arial" w:cs="Arial"/>
          <w:sz w:val="24"/>
          <w:szCs w:val="24"/>
          <w:lang w:val="en-GB" w:eastAsia="en-GB"/>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lang w:val="en-GB" w:eastAsia="en-GB"/>
        </w:rPr>
      </w:pPr>
      <w:r w:rsidRPr="00D84D38">
        <w:rPr>
          <w:rFonts w:ascii="Arial" w:hAnsi="Arial" w:cs="Arial"/>
          <w:lang w:eastAsia="en-GB"/>
        </w:rPr>
        <w:t>making available such Confidential Information only to those of its personnel who are actively involved in the execution of its obligations under this Agreement and then only on a “need to know” basis;</w:t>
      </w:r>
    </w:p>
    <w:p w:rsidR="00B1620C" w:rsidRPr="00D84D38" w:rsidRDefault="00B1620C" w:rsidP="00FB48AA">
      <w:pPr>
        <w:tabs>
          <w:tab w:val="left" w:pos="2100"/>
        </w:tabs>
        <w:spacing w:after="0" w:line="240" w:lineRule="auto"/>
        <w:jc w:val="both"/>
        <w:rPr>
          <w:rFonts w:ascii="Arial" w:eastAsia="Times New Roman" w:hAnsi="Arial" w:cs="Arial"/>
          <w:lang w:val="en-GB" w:eastAsia="en-GB"/>
        </w:rPr>
      </w:pPr>
    </w:p>
    <w:p w:rsidR="00E423D5" w:rsidRPr="00D84D38" w:rsidRDefault="009E250E" w:rsidP="00364B7D">
      <w:pPr>
        <w:pStyle w:val="ListParagraph"/>
        <w:widowControl w:val="0"/>
        <w:numPr>
          <w:ilvl w:val="2"/>
          <w:numId w:val="9"/>
        </w:numPr>
        <w:tabs>
          <w:tab w:val="left" w:pos="1276"/>
        </w:tabs>
        <w:spacing w:line="360" w:lineRule="auto"/>
        <w:ind w:right="621" w:hanging="1004"/>
        <w:jc w:val="both"/>
        <w:rPr>
          <w:rFonts w:ascii="Arial" w:hAnsi="Arial" w:cs="Arial"/>
          <w:lang w:val="en-GB" w:eastAsia="en-GB"/>
        </w:rPr>
      </w:pPr>
      <w:r w:rsidRPr="00D84D38">
        <w:rPr>
          <w:rFonts w:ascii="Arial" w:hAnsi="Arial" w:cs="Arial"/>
          <w:lang w:eastAsia="en-GB"/>
        </w:rPr>
        <w:t>putting in place internal security procedures reasonably acceptable to SARS to prevent unauthorised disclosure and taking all practical steps to impress upon those personnel who need to be given access to Confidential Information, the secret and confidential nature thereof;</w:t>
      </w:r>
    </w:p>
    <w:p w:rsidR="000F2CA3" w:rsidRPr="00D84D38" w:rsidRDefault="000F2CA3" w:rsidP="00FB48AA">
      <w:pPr>
        <w:tabs>
          <w:tab w:val="left" w:pos="2100"/>
        </w:tabs>
        <w:spacing w:after="0" w:line="240" w:lineRule="auto"/>
        <w:jc w:val="both"/>
        <w:rPr>
          <w:rFonts w:ascii="Arial" w:hAnsi="Arial" w:cs="Arial"/>
          <w:lang w:val="en-GB" w:eastAsia="en-GB"/>
        </w:rPr>
      </w:pPr>
    </w:p>
    <w:p w:rsidR="00C415C8" w:rsidRPr="00D84D38" w:rsidRDefault="00C415C8" w:rsidP="00FB48AA">
      <w:pPr>
        <w:tabs>
          <w:tab w:val="left" w:pos="2100"/>
        </w:tabs>
        <w:spacing w:after="0" w:line="240" w:lineRule="auto"/>
        <w:jc w:val="both"/>
        <w:rPr>
          <w:rFonts w:ascii="Arial" w:hAnsi="Arial" w:cs="Arial"/>
          <w:lang w:val="en-GB" w:eastAsia="en-GB"/>
        </w:rPr>
      </w:pPr>
    </w:p>
    <w:p w:rsidR="00FB48AA" w:rsidRPr="00D84D38" w:rsidRDefault="00FB48AA" w:rsidP="00FB48AA">
      <w:pPr>
        <w:tabs>
          <w:tab w:val="left" w:pos="2100"/>
        </w:tabs>
        <w:spacing w:after="0" w:line="240" w:lineRule="auto"/>
        <w:jc w:val="both"/>
        <w:rPr>
          <w:rFonts w:ascii="Arial" w:hAnsi="Arial" w:cs="Arial"/>
          <w:lang w:val="en-GB" w:eastAsia="en-GB"/>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lang w:val="en-GB" w:eastAsia="en-GB"/>
        </w:rPr>
      </w:pPr>
      <w:r w:rsidRPr="00D84D38">
        <w:rPr>
          <w:rFonts w:ascii="Arial" w:hAnsi="Arial" w:cs="Arial"/>
          <w:lang w:eastAsia="en-GB"/>
        </w:rPr>
        <w:lastRenderedPageBreak/>
        <w:t>not using any Confidential Information of SARS, or disclosing directly or indirectly any Confidential Information of SARS to third parties, whether during th</w:t>
      </w:r>
      <w:r w:rsidR="00E423D5" w:rsidRPr="00D84D38">
        <w:rPr>
          <w:rFonts w:ascii="Arial" w:hAnsi="Arial" w:cs="Arial"/>
          <w:lang w:val="en-ZA" w:eastAsia="en-GB"/>
        </w:rPr>
        <w:t>e term of th</w:t>
      </w:r>
      <w:r w:rsidRPr="00D84D38">
        <w:rPr>
          <w:rFonts w:ascii="Arial" w:hAnsi="Arial" w:cs="Arial"/>
          <w:lang w:eastAsia="en-GB"/>
        </w:rPr>
        <w:t>is Agreement or thereafter; and</w:t>
      </w:r>
    </w:p>
    <w:p w:rsidR="009E250E" w:rsidRPr="00D84D38" w:rsidRDefault="009E250E"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lang w:val="en-GB" w:eastAsia="en-GB"/>
        </w:rPr>
      </w:pPr>
      <w:r w:rsidRPr="00D84D38">
        <w:rPr>
          <w:rFonts w:ascii="Arial" w:hAnsi="Arial" w:cs="Arial"/>
          <w:lang w:eastAsia="en-GB"/>
        </w:rPr>
        <w:t>ensuring that all Confidential Information of SARS which has or will come into the possession of the Service Provider and its personnel, will at all times remain the sole and absolute property of SARS.</w:t>
      </w:r>
    </w:p>
    <w:p w:rsidR="00A605B0" w:rsidRPr="00D84D38" w:rsidRDefault="00A605B0"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Confidential Information shall not include information that-</w:t>
      </w:r>
    </w:p>
    <w:p w:rsidR="009E250E" w:rsidRPr="00D84D38" w:rsidRDefault="009E250E" w:rsidP="00FB48AA">
      <w:pPr>
        <w:tabs>
          <w:tab w:val="left" w:pos="2100"/>
        </w:tabs>
        <w:spacing w:after="0" w:line="240" w:lineRule="auto"/>
        <w:jc w:val="both"/>
        <w:rPr>
          <w:rFonts w:ascii="Arial" w:eastAsia="Times New Roman" w:hAnsi="Arial" w:cs="Arial"/>
          <w:lang w:val="en-GB" w:eastAsia="en-GB"/>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kern w:val="28"/>
        </w:rPr>
      </w:pPr>
      <w:bookmarkStart w:id="163" w:name="_Toc337801812"/>
      <w:bookmarkStart w:id="164" w:name="_Toc338749928"/>
      <w:bookmarkStart w:id="165" w:name="_Toc371332487"/>
      <w:bookmarkStart w:id="166" w:name="_Toc371494424"/>
      <w:bookmarkStart w:id="167" w:name="_Toc371671179"/>
      <w:bookmarkStart w:id="168" w:name="_Toc385425749"/>
      <w:bookmarkStart w:id="169" w:name="_Toc386796829"/>
      <w:bookmarkStart w:id="170" w:name="_Toc394657451"/>
      <w:r w:rsidRPr="00D84D38">
        <w:rPr>
          <w:rFonts w:ascii="Arial" w:hAnsi="Arial" w:cs="Arial"/>
          <w:kern w:val="28"/>
        </w:rPr>
        <w:t>is lawfully in the public domain at the time of disclosure;</w:t>
      </w:r>
      <w:bookmarkEnd w:id="163"/>
      <w:bookmarkEnd w:id="164"/>
      <w:bookmarkEnd w:id="165"/>
      <w:bookmarkEnd w:id="166"/>
      <w:bookmarkEnd w:id="167"/>
      <w:bookmarkEnd w:id="168"/>
      <w:bookmarkEnd w:id="169"/>
      <w:bookmarkEnd w:id="170"/>
    </w:p>
    <w:p w:rsidR="009E250E" w:rsidRPr="00D84D38" w:rsidRDefault="009E250E" w:rsidP="00FB48AA">
      <w:pPr>
        <w:tabs>
          <w:tab w:val="left" w:pos="2100"/>
        </w:tabs>
        <w:spacing w:after="0" w:line="240" w:lineRule="auto"/>
        <w:jc w:val="both"/>
        <w:rPr>
          <w:rFonts w:ascii="Arial" w:eastAsia="Times New Roman" w:hAnsi="Arial" w:cs="Arial"/>
          <w:kern w:val="28"/>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kern w:val="28"/>
        </w:rPr>
      </w:pPr>
      <w:bookmarkStart w:id="171" w:name="_Toc337801813"/>
      <w:bookmarkStart w:id="172" w:name="_Toc338749929"/>
      <w:bookmarkStart w:id="173" w:name="_Toc371332488"/>
      <w:bookmarkStart w:id="174" w:name="_Toc371494425"/>
      <w:bookmarkStart w:id="175" w:name="_Toc371671180"/>
      <w:bookmarkStart w:id="176" w:name="_Toc385425750"/>
      <w:bookmarkStart w:id="177" w:name="_Toc386796830"/>
      <w:bookmarkStart w:id="178" w:name="_Toc394657452"/>
      <w:r w:rsidRPr="00D84D38">
        <w:rPr>
          <w:rFonts w:ascii="Arial" w:hAnsi="Arial" w:cs="Arial"/>
          <w:kern w:val="28"/>
        </w:rPr>
        <w:t>subsequently and lawfully becomes part of the public domain by publication or otherwise;</w:t>
      </w:r>
      <w:bookmarkEnd w:id="171"/>
      <w:bookmarkEnd w:id="172"/>
      <w:bookmarkEnd w:id="173"/>
      <w:bookmarkEnd w:id="174"/>
      <w:bookmarkEnd w:id="175"/>
      <w:bookmarkEnd w:id="176"/>
      <w:bookmarkEnd w:id="177"/>
      <w:bookmarkEnd w:id="178"/>
    </w:p>
    <w:p w:rsidR="009E250E" w:rsidRPr="00D84D38" w:rsidRDefault="009E250E" w:rsidP="00FB48AA">
      <w:pPr>
        <w:tabs>
          <w:tab w:val="left" w:pos="2100"/>
        </w:tabs>
        <w:spacing w:after="0" w:line="240" w:lineRule="auto"/>
        <w:jc w:val="both"/>
        <w:rPr>
          <w:rFonts w:ascii="Arial" w:eastAsia="Times New Roman" w:hAnsi="Arial" w:cs="Arial"/>
          <w:kern w:val="28"/>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kern w:val="28"/>
        </w:rPr>
      </w:pPr>
      <w:bookmarkStart w:id="179" w:name="_Toc371332489"/>
      <w:bookmarkStart w:id="180" w:name="_Toc371494426"/>
      <w:bookmarkStart w:id="181" w:name="_Toc371671181"/>
      <w:bookmarkStart w:id="182" w:name="_Toc385425751"/>
      <w:bookmarkStart w:id="183" w:name="_Toc386796831"/>
      <w:bookmarkStart w:id="184" w:name="_Toc394657453"/>
      <w:bookmarkStart w:id="185" w:name="_Toc337801814"/>
      <w:bookmarkStart w:id="186" w:name="_Toc338749930"/>
      <w:r w:rsidRPr="00D84D38">
        <w:rPr>
          <w:rFonts w:ascii="Arial" w:hAnsi="Arial" w:cs="Arial"/>
          <w:kern w:val="28"/>
        </w:rPr>
        <w:t>subsequently becomes available to a Party from a source other than the disclosing Party, which source is lawfully entitled without any restriction on disclosure to disclose such Confidential Information;</w:t>
      </w:r>
      <w:bookmarkEnd w:id="179"/>
      <w:bookmarkEnd w:id="180"/>
      <w:bookmarkEnd w:id="181"/>
      <w:bookmarkEnd w:id="182"/>
      <w:bookmarkEnd w:id="183"/>
      <w:bookmarkEnd w:id="184"/>
      <w:r w:rsidRPr="00D84D38">
        <w:rPr>
          <w:rFonts w:ascii="Arial" w:hAnsi="Arial" w:cs="Arial"/>
          <w:kern w:val="28"/>
        </w:rPr>
        <w:t xml:space="preserve"> </w:t>
      </w:r>
      <w:bookmarkEnd w:id="185"/>
      <w:bookmarkEnd w:id="186"/>
    </w:p>
    <w:p w:rsidR="00E423D5" w:rsidRPr="00D84D38" w:rsidRDefault="00E423D5" w:rsidP="00FB48AA">
      <w:pPr>
        <w:tabs>
          <w:tab w:val="left" w:pos="2100"/>
        </w:tabs>
        <w:spacing w:after="0" w:line="240" w:lineRule="auto"/>
        <w:jc w:val="both"/>
        <w:rPr>
          <w:rFonts w:ascii="Arial" w:hAnsi="Arial" w:cs="Arial"/>
          <w:kern w:val="28"/>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kern w:val="28"/>
        </w:rPr>
      </w:pPr>
      <w:bookmarkStart w:id="187" w:name="_Toc337801815"/>
      <w:bookmarkStart w:id="188" w:name="_Toc338749931"/>
      <w:bookmarkStart w:id="189" w:name="_Toc371332490"/>
      <w:bookmarkStart w:id="190" w:name="_Toc371494427"/>
      <w:bookmarkStart w:id="191" w:name="_Toc371671182"/>
      <w:bookmarkStart w:id="192" w:name="_Toc385425752"/>
      <w:bookmarkStart w:id="193" w:name="_Toc386796832"/>
      <w:bookmarkStart w:id="194" w:name="_Toc394657454"/>
      <w:r w:rsidRPr="00D84D38">
        <w:rPr>
          <w:rFonts w:ascii="Arial" w:hAnsi="Arial" w:cs="Arial"/>
          <w:kern w:val="28"/>
        </w:rPr>
        <w:t>is disclosed pursuant to a requirement or request by operation of law, regulation or court order</w:t>
      </w:r>
      <w:bookmarkEnd w:id="187"/>
      <w:bookmarkEnd w:id="188"/>
      <w:r w:rsidRPr="00D84D38">
        <w:rPr>
          <w:rFonts w:ascii="Arial" w:hAnsi="Arial" w:cs="Arial"/>
          <w:kern w:val="28"/>
        </w:rPr>
        <w:t>;</w:t>
      </w:r>
      <w:bookmarkEnd w:id="189"/>
      <w:bookmarkEnd w:id="190"/>
      <w:bookmarkEnd w:id="191"/>
      <w:bookmarkEnd w:id="192"/>
      <w:bookmarkEnd w:id="193"/>
      <w:bookmarkEnd w:id="194"/>
      <w:r w:rsidRPr="00D84D38">
        <w:rPr>
          <w:rFonts w:ascii="Arial" w:hAnsi="Arial" w:cs="Arial"/>
          <w:kern w:val="28"/>
        </w:rPr>
        <w:t xml:space="preserve"> </w:t>
      </w:r>
    </w:p>
    <w:p w:rsidR="009E250E" w:rsidRPr="00D84D38" w:rsidRDefault="009E250E" w:rsidP="00FB48AA">
      <w:pPr>
        <w:tabs>
          <w:tab w:val="left" w:pos="2100"/>
        </w:tabs>
        <w:spacing w:after="0" w:line="240" w:lineRule="auto"/>
        <w:jc w:val="both"/>
        <w:rPr>
          <w:rFonts w:ascii="Arial" w:eastAsia="Calibri" w:hAnsi="Arial" w:cs="Arial"/>
          <w:lang w:val="en-GB" w:eastAsia="ja-JP"/>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hAnsi="Arial" w:cs="Arial"/>
          <w:kern w:val="28"/>
          <w:lang w:val="en-GB"/>
        </w:rPr>
      </w:pPr>
      <w:bookmarkStart w:id="195" w:name="_Toc371332491"/>
      <w:bookmarkStart w:id="196" w:name="_Toc371494428"/>
      <w:bookmarkStart w:id="197" w:name="_Toc371671183"/>
      <w:bookmarkStart w:id="198" w:name="_Toc385425753"/>
      <w:bookmarkStart w:id="199" w:name="_Toc386796833"/>
      <w:bookmarkStart w:id="200" w:name="_Toc394657455"/>
      <w:r w:rsidRPr="00D84D38">
        <w:rPr>
          <w:rFonts w:ascii="Arial" w:hAnsi="Arial" w:cs="Arial"/>
          <w:kern w:val="28"/>
          <w:lang w:val="en-GB"/>
        </w:rPr>
        <w:t>is independently developed or learned by a receiving Party without reference to or use of the Confidential Information of the other Party; and/or</w:t>
      </w:r>
      <w:bookmarkEnd w:id="195"/>
      <w:bookmarkEnd w:id="196"/>
      <w:bookmarkEnd w:id="197"/>
      <w:bookmarkEnd w:id="198"/>
      <w:bookmarkEnd w:id="199"/>
      <w:bookmarkEnd w:id="200"/>
      <w:r w:rsidRPr="00D84D38">
        <w:rPr>
          <w:rFonts w:ascii="Arial" w:hAnsi="Arial" w:cs="Arial"/>
          <w:kern w:val="28"/>
          <w:lang w:val="en-GB"/>
        </w:rPr>
        <w:t xml:space="preserve"> </w:t>
      </w:r>
    </w:p>
    <w:p w:rsidR="009E250E" w:rsidRPr="00D84D38" w:rsidRDefault="009E250E" w:rsidP="00FB48AA">
      <w:pPr>
        <w:tabs>
          <w:tab w:val="left" w:pos="2100"/>
        </w:tabs>
        <w:spacing w:after="0" w:line="240" w:lineRule="auto"/>
        <w:jc w:val="both"/>
        <w:rPr>
          <w:rFonts w:ascii="Arial" w:eastAsia="Calibri" w:hAnsi="Arial" w:cs="Arial"/>
          <w:lang w:val="en-GB" w:eastAsia="ja-JP"/>
        </w:rPr>
      </w:pPr>
    </w:p>
    <w:p w:rsidR="009E250E" w:rsidRPr="00D84D38" w:rsidRDefault="009E250E" w:rsidP="00675403">
      <w:pPr>
        <w:pStyle w:val="ListParagraph"/>
        <w:widowControl w:val="0"/>
        <w:numPr>
          <w:ilvl w:val="2"/>
          <w:numId w:val="9"/>
        </w:numPr>
        <w:tabs>
          <w:tab w:val="left" w:pos="1276"/>
        </w:tabs>
        <w:spacing w:line="360" w:lineRule="auto"/>
        <w:ind w:right="621" w:hanging="1004"/>
        <w:jc w:val="both"/>
        <w:rPr>
          <w:rFonts w:ascii="Arial" w:eastAsia="Calibri" w:hAnsi="Arial" w:cs="Arial"/>
          <w:lang w:val="en-GB" w:eastAsia="ja-JP"/>
        </w:rPr>
      </w:pPr>
      <w:proofErr w:type="gramStart"/>
      <w:r w:rsidRPr="00D84D38">
        <w:rPr>
          <w:rFonts w:ascii="Arial" w:eastAsia="Calibri" w:hAnsi="Arial" w:cs="Arial"/>
          <w:lang w:val="en-GB" w:eastAsia="ja-JP"/>
        </w:rPr>
        <w:t>is</w:t>
      </w:r>
      <w:proofErr w:type="gramEnd"/>
      <w:r w:rsidRPr="00D84D38">
        <w:rPr>
          <w:rFonts w:ascii="Arial" w:eastAsia="Calibri" w:hAnsi="Arial" w:cs="Arial"/>
          <w:lang w:val="en-GB" w:eastAsia="ja-JP"/>
        </w:rPr>
        <w:t xml:space="preserve"> disclosed by the receiving Party with the disclosing Party’s prior written approval.</w:t>
      </w:r>
    </w:p>
    <w:p w:rsidR="009E250E" w:rsidRPr="00D84D38" w:rsidRDefault="009E250E" w:rsidP="00FB48AA">
      <w:pPr>
        <w:tabs>
          <w:tab w:val="left" w:pos="2100"/>
        </w:tabs>
        <w:spacing w:after="0" w:line="240" w:lineRule="auto"/>
        <w:jc w:val="both"/>
        <w:rPr>
          <w:rFonts w:ascii="Arial" w:eastAsia="Times New Roman" w:hAnsi="Arial" w:cs="Arial"/>
          <w:lang w:val="en-GB" w:eastAsia="en-GB"/>
        </w:rPr>
      </w:pPr>
    </w:p>
    <w:p w:rsidR="00A73823" w:rsidRPr="00D84D38" w:rsidRDefault="009E250E" w:rsidP="003117B3">
      <w:pPr>
        <w:widowControl w:val="0"/>
        <w:numPr>
          <w:ilvl w:val="1"/>
          <w:numId w:val="9"/>
        </w:numPr>
        <w:tabs>
          <w:tab w:val="left" w:pos="1418"/>
        </w:tabs>
        <w:spacing w:after="0" w:line="360" w:lineRule="auto"/>
        <w:ind w:left="1418" w:right="641" w:hanging="992"/>
        <w:jc w:val="both"/>
        <w:rPr>
          <w:rFonts w:ascii="Arial" w:eastAsia="Times New Roman" w:hAnsi="Arial" w:cs="Arial"/>
          <w:lang w:val="en-GB" w:eastAsia="en-GB"/>
        </w:rPr>
      </w:pPr>
      <w:r w:rsidRPr="00D84D38">
        <w:rPr>
          <w:rFonts w:ascii="Arial" w:eastAsia="Times New Roman" w:hAnsi="Arial" w:cs="Arial"/>
          <w:lang w:val="en-GB" w:eastAsia="en-GB"/>
        </w:rPr>
        <w:t>The provisions of this Clause shall survive the termination or cancellation of this Agreement for any reason whatsoever.</w:t>
      </w:r>
    </w:p>
    <w:p w:rsidR="00F73FC6" w:rsidRPr="00D84D38" w:rsidRDefault="00F73FC6" w:rsidP="00FB48AA">
      <w:pPr>
        <w:tabs>
          <w:tab w:val="left" w:pos="2100"/>
        </w:tabs>
        <w:spacing w:after="0" w:line="240" w:lineRule="auto"/>
        <w:jc w:val="both"/>
      </w:pPr>
      <w:bookmarkStart w:id="201" w:name="_Ref390874686"/>
      <w:bookmarkStart w:id="202" w:name="_Toc390933273"/>
    </w:p>
    <w:p w:rsidR="00682F89" w:rsidRPr="00D84D38" w:rsidRDefault="005A2C1D" w:rsidP="00D84D38">
      <w:pPr>
        <w:pStyle w:val="Heading3"/>
      </w:pPr>
      <w:r w:rsidRPr="00D84D38">
        <w:t>SECURITY VETTING OF THE SERVICE PROVIDER’S PERSONNEL</w:t>
      </w:r>
      <w:bookmarkEnd w:id="150"/>
      <w:bookmarkEnd w:id="160"/>
      <w:bookmarkEnd w:id="201"/>
      <w:bookmarkEnd w:id="202"/>
      <w:r w:rsidR="00BD41D5" w:rsidRPr="00D84D38">
        <w:fldChar w:fldCharType="begin"/>
      </w:r>
      <w:r w:rsidR="00BD41D5" w:rsidRPr="00D84D38">
        <w:instrText xml:space="preserve"> TC "</w:instrText>
      </w:r>
      <w:bookmarkStart w:id="203" w:name="_Toc433890441"/>
      <w:r w:rsidR="00BD41D5" w:rsidRPr="00D84D38">
        <w:instrText>13.  SECURITY VETTING OF THE SERVICE PROVIDER’S PERSONNEL</w:instrText>
      </w:r>
      <w:bookmarkEnd w:id="203"/>
      <w:r w:rsidR="00BD41D5" w:rsidRPr="00D84D38">
        <w:instrText xml:space="preserve">" \f C \l "1" </w:instrText>
      </w:r>
      <w:r w:rsidR="00BD41D5" w:rsidRPr="00D84D38">
        <w:fldChar w:fldCharType="end"/>
      </w:r>
    </w:p>
    <w:p w:rsidR="00F73FC6" w:rsidRPr="00D84D38" w:rsidRDefault="00F73FC6" w:rsidP="00FB48AA">
      <w:pPr>
        <w:tabs>
          <w:tab w:val="left" w:pos="2100"/>
        </w:tabs>
        <w:spacing w:after="0" w:line="240" w:lineRule="auto"/>
        <w:jc w:val="both"/>
        <w:rPr>
          <w:rFonts w:ascii="Arial" w:eastAsia="Times New Roman" w:hAnsi="Arial" w:cs="Arial"/>
          <w:lang w:eastAsia="en-ZA"/>
        </w:rPr>
      </w:pPr>
    </w:p>
    <w:p w:rsidR="00493637" w:rsidRPr="00D84D38" w:rsidRDefault="004B79B0" w:rsidP="00FB48AA">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Subject to Applicable Law, </w:t>
      </w:r>
      <w:r w:rsidR="005A2C1D" w:rsidRPr="00D84D38">
        <w:rPr>
          <w:rFonts w:ascii="Arial" w:eastAsia="Times New Roman" w:hAnsi="Arial" w:cs="Arial"/>
          <w:lang w:eastAsia="en-ZA"/>
        </w:rPr>
        <w:t>SARS reserves the right at its sole and absolute discretion to do a security check (vetting) on the Service Provider’s Personnel.</w:t>
      </w:r>
    </w:p>
    <w:p w:rsidR="00FB48AA" w:rsidRPr="00D84D38" w:rsidRDefault="00FB48AA"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Service Provider will procure from</w:t>
      </w:r>
      <w:r w:rsidR="004B79B0" w:rsidRPr="00D84D38">
        <w:rPr>
          <w:rFonts w:ascii="Arial" w:eastAsia="Times New Roman" w:hAnsi="Arial" w:cs="Arial"/>
          <w:lang w:eastAsia="en-ZA"/>
        </w:rPr>
        <w:t xml:space="preserve"> such</w:t>
      </w:r>
      <w:r w:rsidRPr="00D84D38">
        <w:rPr>
          <w:rFonts w:ascii="Arial" w:eastAsia="Times New Roman" w:hAnsi="Arial" w:cs="Arial"/>
          <w:lang w:eastAsia="en-ZA"/>
        </w:rPr>
        <w:t xml:space="preserve"> personnel such documentation as may be reasonably requested by SARS, to enable SARS to conduct such security checks as aforementioned.</w:t>
      </w:r>
    </w:p>
    <w:p w:rsidR="00A11193" w:rsidRPr="00D84D38" w:rsidRDefault="00A11193" w:rsidP="00FB48AA">
      <w:pPr>
        <w:tabs>
          <w:tab w:val="left" w:pos="2100"/>
        </w:tabs>
        <w:spacing w:after="0" w:line="240" w:lineRule="auto"/>
        <w:jc w:val="both"/>
        <w:rPr>
          <w:rFonts w:ascii="Arial" w:eastAsia="Times New Roman" w:hAnsi="Arial" w:cs="Arial"/>
          <w:lang w:eastAsia="en-ZA"/>
        </w:rPr>
      </w:pPr>
    </w:p>
    <w:p w:rsidR="00FB48AA" w:rsidRPr="00D84D38" w:rsidRDefault="00FB48AA"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204" w:name="_Ref356311373"/>
      <w:r w:rsidRPr="00D84D38">
        <w:rPr>
          <w:rFonts w:ascii="Arial" w:eastAsia="Times New Roman" w:hAnsi="Arial" w:cs="Arial"/>
          <w:lang w:eastAsia="en-ZA"/>
        </w:rPr>
        <w:lastRenderedPageBreak/>
        <w:t>Security vetting shall include, but not be limited to, checks on criminal records, credit references and identity documents.</w:t>
      </w:r>
      <w:bookmarkEnd w:id="204"/>
    </w:p>
    <w:p w:rsidR="00A605B0" w:rsidRPr="00D84D38" w:rsidRDefault="00A605B0" w:rsidP="00FB48AA">
      <w:pPr>
        <w:tabs>
          <w:tab w:val="left" w:pos="2100"/>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Where SARS, in its sole discretion, finds any of the Service Provider’s Personnel to be a security risk</w:t>
      </w:r>
      <w:r w:rsidR="0086010C" w:rsidRPr="00D84D38">
        <w:rPr>
          <w:rFonts w:ascii="Arial" w:eastAsia="Times New Roman" w:hAnsi="Arial" w:cs="Arial"/>
          <w:lang w:eastAsia="en-ZA"/>
        </w:rPr>
        <w:t xml:space="preserve">, </w:t>
      </w:r>
      <w:r w:rsidRPr="00D84D38">
        <w:rPr>
          <w:rFonts w:ascii="Arial" w:eastAsia="Times New Roman" w:hAnsi="Arial" w:cs="Arial"/>
          <w:lang w:eastAsia="en-ZA"/>
        </w:rPr>
        <w:t>SARS will inform the Service Provider accordingly in writing and the Service Provider will be required to</w:t>
      </w:r>
      <w:r w:rsidR="00220A33" w:rsidRPr="00D84D38">
        <w:rPr>
          <w:rFonts w:ascii="Arial" w:eastAsia="Times New Roman" w:hAnsi="Arial" w:cs="Arial"/>
          <w:lang w:eastAsia="en-ZA"/>
        </w:rPr>
        <w:t xml:space="preserve">, </w:t>
      </w:r>
      <w:bookmarkStart w:id="205" w:name="_GoBack"/>
      <w:r w:rsidR="00C415C8" w:rsidRPr="00D84D38">
        <w:rPr>
          <w:rFonts w:ascii="Arial" w:eastAsia="Times New Roman" w:hAnsi="Arial" w:cs="Arial"/>
          <w:lang w:eastAsia="en-ZA"/>
        </w:rPr>
        <w:t>within</w:t>
      </w:r>
      <w:bookmarkEnd w:id="205"/>
      <w:r w:rsidR="00C415C8" w:rsidRPr="00D84D38">
        <w:rPr>
          <w:rFonts w:ascii="Arial" w:eastAsia="Times New Roman" w:hAnsi="Arial" w:cs="Arial"/>
          <w:lang w:eastAsia="en-ZA"/>
        </w:rPr>
        <w:t xml:space="preserve"> forty</w:t>
      </w:r>
      <w:r w:rsidR="00220A33" w:rsidRPr="00D84D38">
        <w:rPr>
          <w:rFonts w:ascii="Arial" w:eastAsia="Times New Roman" w:hAnsi="Arial" w:cs="Arial"/>
          <w:lang w:eastAsia="en-ZA"/>
        </w:rPr>
        <w:t xml:space="preserve"> eight (48) hours, </w:t>
      </w:r>
      <w:r w:rsidRPr="00D84D38">
        <w:rPr>
          <w:rFonts w:ascii="Arial" w:eastAsia="Times New Roman" w:hAnsi="Arial" w:cs="Arial"/>
          <w:lang w:eastAsia="en-ZA"/>
        </w:rPr>
        <w:t xml:space="preserve">replace such a person with a suitably </w:t>
      </w:r>
      <w:r w:rsidR="004B79B0" w:rsidRPr="00D84D38">
        <w:rPr>
          <w:rFonts w:ascii="Arial" w:eastAsia="Times New Roman" w:hAnsi="Arial" w:cs="Arial"/>
          <w:lang w:eastAsia="en-ZA"/>
        </w:rPr>
        <w:t>qualified or skilled</w:t>
      </w:r>
      <w:r w:rsidRPr="00D84D38">
        <w:rPr>
          <w:rFonts w:ascii="Arial" w:eastAsia="Times New Roman" w:hAnsi="Arial" w:cs="Arial"/>
          <w:lang w:eastAsia="en-ZA"/>
        </w:rPr>
        <w:t xml:space="preserve"> substitute. </w:t>
      </w:r>
    </w:p>
    <w:p w:rsidR="001B4B32" w:rsidRPr="00D84D38" w:rsidRDefault="001B4B32" w:rsidP="00FB48AA">
      <w:pPr>
        <w:tabs>
          <w:tab w:val="left" w:pos="2100"/>
        </w:tabs>
        <w:spacing w:after="0" w:line="240" w:lineRule="auto"/>
        <w:jc w:val="both"/>
        <w:rPr>
          <w:rFonts w:ascii="Arial" w:eastAsia="Times New Roman" w:hAnsi="Arial" w:cs="Arial"/>
          <w:lang w:eastAsia="en-ZA"/>
        </w:rPr>
      </w:pPr>
    </w:p>
    <w:p w:rsidR="00EF1F58" w:rsidRPr="00D84D38" w:rsidRDefault="005A2C1D" w:rsidP="008E117A">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Despite the above, the Service Provider must ensure that prior to </w:t>
      </w:r>
      <w:r w:rsidR="00EF1F58" w:rsidRPr="00D84D38">
        <w:rPr>
          <w:rFonts w:ascii="Arial" w:eastAsia="Times New Roman" w:hAnsi="Arial" w:cs="Arial"/>
          <w:lang w:eastAsia="en-ZA"/>
        </w:rPr>
        <w:t>C</w:t>
      </w:r>
      <w:r w:rsidRPr="00D84D38">
        <w:rPr>
          <w:rFonts w:ascii="Arial" w:eastAsia="Times New Roman" w:hAnsi="Arial" w:cs="Arial"/>
          <w:lang w:eastAsia="en-ZA"/>
        </w:rPr>
        <w:t>ommencement of employment</w:t>
      </w:r>
      <w:r w:rsidR="00EF1F58" w:rsidRPr="00D84D38">
        <w:rPr>
          <w:rFonts w:ascii="Arial" w:eastAsia="Times New Roman" w:hAnsi="Arial" w:cs="Arial"/>
          <w:lang w:eastAsia="en-ZA"/>
        </w:rPr>
        <w:t xml:space="preserve"> or engagement of</w:t>
      </w:r>
      <w:r w:rsidRPr="00D84D38">
        <w:rPr>
          <w:rFonts w:ascii="Arial" w:eastAsia="Times New Roman" w:hAnsi="Arial" w:cs="Arial"/>
          <w:lang w:eastAsia="en-ZA"/>
        </w:rPr>
        <w:t xml:space="preserve"> the Service Provider’s Personnel</w:t>
      </w:r>
      <w:r w:rsidR="00EF1F58" w:rsidRPr="00D84D38">
        <w:rPr>
          <w:rFonts w:ascii="Arial" w:eastAsia="Times New Roman" w:hAnsi="Arial" w:cs="Arial"/>
          <w:lang w:eastAsia="en-ZA"/>
        </w:rPr>
        <w:t>, such personnel</w:t>
      </w:r>
      <w:r w:rsidRPr="00D84D38">
        <w:rPr>
          <w:rFonts w:ascii="Arial" w:eastAsia="Times New Roman" w:hAnsi="Arial" w:cs="Arial"/>
          <w:lang w:eastAsia="en-ZA"/>
        </w:rPr>
        <w:t xml:space="preserve"> undergo security vetting, which must include the checks described </w:t>
      </w:r>
      <w:r w:rsidR="004B79B0" w:rsidRPr="00D84D38">
        <w:rPr>
          <w:rFonts w:ascii="Arial" w:eastAsia="Times New Roman" w:hAnsi="Arial" w:cs="Arial"/>
          <w:lang w:eastAsia="en-ZA"/>
        </w:rPr>
        <w:t xml:space="preserve">above. </w:t>
      </w:r>
      <w:r w:rsidRPr="00D84D38">
        <w:rPr>
          <w:rFonts w:ascii="Arial" w:eastAsia="Times New Roman" w:hAnsi="Arial" w:cs="Arial"/>
          <w:lang w:eastAsia="en-ZA"/>
        </w:rPr>
        <w:t>The</w:t>
      </w:r>
      <w:r w:rsidR="00725E99" w:rsidRPr="00D84D38">
        <w:rPr>
          <w:rFonts w:ascii="Arial" w:eastAsia="Times New Roman" w:hAnsi="Arial" w:cs="Arial"/>
          <w:lang w:eastAsia="en-ZA"/>
        </w:rPr>
        <w:t xml:space="preserve"> Service Provider </w:t>
      </w:r>
      <w:r w:rsidRPr="00D84D38">
        <w:rPr>
          <w:rFonts w:ascii="Arial" w:eastAsia="Times New Roman" w:hAnsi="Arial" w:cs="Arial"/>
          <w:lang w:eastAsia="en-ZA"/>
        </w:rPr>
        <w:t xml:space="preserve">shall </w:t>
      </w:r>
      <w:r w:rsidR="00725E99" w:rsidRPr="00D84D38">
        <w:rPr>
          <w:rFonts w:ascii="Arial" w:eastAsia="Times New Roman" w:hAnsi="Arial" w:cs="Arial"/>
          <w:lang w:eastAsia="en-ZA"/>
        </w:rPr>
        <w:t xml:space="preserve">re-vet </w:t>
      </w:r>
      <w:r w:rsidR="00EF1F58" w:rsidRPr="00D84D38">
        <w:rPr>
          <w:rFonts w:ascii="Arial" w:eastAsia="Times New Roman" w:hAnsi="Arial" w:cs="Arial"/>
          <w:lang w:eastAsia="en-ZA"/>
        </w:rPr>
        <w:t>the</w:t>
      </w:r>
      <w:r w:rsidR="00725E99" w:rsidRPr="00D84D38">
        <w:rPr>
          <w:rFonts w:ascii="Arial" w:eastAsia="Times New Roman" w:hAnsi="Arial" w:cs="Arial"/>
          <w:lang w:eastAsia="en-ZA"/>
        </w:rPr>
        <w:t xml:space="preserve"> </w:t>
      </w:r>
      <w:r w:rsidR="00FC66EF" w:rsidRPr="00D84D38">
        <w:rPr>
          <w:rFonts w:ascii="Arial" w:eastAsia="Times New Roman" w:hAnsi="Arial" w:cs="Arial"/>
          <w:lang w:eastAsia="en-ZA"/>
        </w:rPr>
        <w:t>p</w:t>
      </w:r>
      <w:r w:rsidR="00725E99" w:rsidRPr="00D84D38">
        <w:rPr>
          <w:rFonts w:ascii="Arial" w:eastAsia="Times New Roman" w:hAnsi="Arial" w:cs="Arial"/>
          <w:lang w:eastAsia="en-ZA"/>
        </w:rPr>
        <w:t xml:space="preserve">ersonnel </w:t>
      </w:r>
      <w:r w:rsidR="00492E88" w:rsidRPr="00D84D38">
        <w:rPr>
          <w:rFonts w:ascii="Arial" w:eastAsia="Times New Roman" w:hAnsi="Arial" w:cs="Arial"/>
          <w:lang w:eastAsia="en-ZA"/>
        </w:rPr>
        <w:t xml:space="preserve">annually, </w:t>
      </w:r>
      <w:r w:rsidR="00EF1F58" w:rsidRPr="00D84D38">
        <w:rPr>
          <w:rFonts w:ascii="Arial" w:eastAsia="Times New Roman" w:hAnsi="Arial" w:cs="Arial"/>
          <w:lang w:eastAsia="en-ZA"/>
        </w:rPr>
        <w:t xml:space="preserve">or as required in terms of Applicable Law. </w:t>
      </w:r>
    </w:p>
    <w:p w:rsidR="00FE104C" w:rsidRPr="00D84D38" w:rsidRDefault="00FE104C" w:rsidP="00FB48AA">
      <w:pPr>
        <w:tabs>
          <w:tab w:val="left" w:pos="2100"/>
        </w:tabs>
        <w:spacing w:after="0" w:line="240" w:lineRule="auto"/>
        <w:jc w:val="both"/>
        <w:rPr>
          <w:rFonts w:ascii="Arial" w:eastAsia="Times New Roman" w:hAnsi="Arial" w:cs="Arial"/>
          <w:lang w:eastAsia="en-ZA"/>
        </w:rPr>
      </w:pPr>
    </w:p>
    <w:p w:rsidR="00682F89" w:rsidRPr="00D84D38" w:rsidRDefault="00027A29" w:rsidP="00D84D38">
      <w:pPr>
        <w:pStyle w:val="Heading3"/>
      </w:pPr>
      <w:bookmarkStart w:id="206" w:name="_Toc390933161"/>
      <w:bookmarkStart w:id="207" w:name="_Toc390791241"/>
      <w:bookmarkStart w:id="208" w:name="_Toc390854618"/>
      <w:bookmarkStart w:id="209" w:name="_Toc390855525"/>
      <w:bookmarkStart w:id="210" w:name="_Toc390854620"/>
      <w:bookmarkStart w:id="211" w:name="_Toc390855527"/>
      <w:bookmarkStart w:id="212" w:name="_Toc390933163"/>
      <w:bookmarkStart w:id="213" w:name="_Toc390933274"/>
      <w:bookmarkStart w:id="214" w:name="_Toc390791243"/>
      <w:bookmarkStart w:id="215" w:name="_Toc390854621"/>
      <w:bookmarkStart w:id="216" w:name="_Toc390855528"/>
      <w:bookmarkStart w:id="217" w:name="_Toc390933164"/>
      <w:bookmarkStart w:id="218" w:name="_Toc390933275"/>
      <w:bookmarkStart w:id="219" w:name="_Toc390854622"/>
      <w:bookmarkStart w:id="220" w:name="_Toc390855529"/>
      <w:bookmarkStart w:id="221" w:name="_Toc390933165"/>
      <w:bookmarkStart w:id="222" w:name="_Toc390933276"/>
      <w:bookmarkStart w:id="223" w:name="_Toc390854624"/>
      <w:bookmarkStart w:id="224" w:name="_Toc390855531"/>
      <w:bookmarkStart w:id="225" w:name="_Toc390933167"/>
      <w:bookmarkStart w:id="226" w:name="_Toc390933278"/>
      <w:bookmarkStart w:id="227" w:name="_Toc390854626"/>
      <w:bookmarkStart w:id="228" w:name="_Toc390855533"/>
      <w:bookmarkStart w:id="229" w:name="_Toc390933169"/>
      <w:bookmarkStart w:id="230" w:name="_Toc390933280"/>
      <w:bookmarkStart w:id="231" w:name="_Toc390854628"/>
      <w:bookmarkStart w:id="232" w:name="_Toc390855535"/>
      <w:bookmarkStart w:id="233" w:name="_Toc390933171"/>
      <w:bookmarkStart w:id="234" w:name="_Toc390933282"/>
      <w:bookmarkStart w:id="235" w:name="_Toc390854630"/>
      <w:bookmarkStart w:id="236" w:name="_Toc390855537"/>
      <w:bookmarkStart w:id="237" w:name="_Toc390933173"/>
      <w:bookmarkStart w:id="238" w:name="_Toc390933284"/>
      <w:bookmarkStart w:id="239" w:name="_Toc390854632"/>
      <w:bookmarkStart w:id="240" w:name="_Toc390855539"/>
      <w:bookmarkStart w:id="241" w:name="_Toc390933175"/>
      <w:bookmarkStart w:id="242" w:name="_Toc390933286"/>
      <w:bookmarkStart w:id="243" w:name="_Toc390854634"/>
      <w:bookmarkStart w:id="244" w:name="_Toc390855541"/>
      <w:bookmarkStart w:id="245" w:name="_Toc390933177"/>
      <w:bookmarkStart w:id="246" w:name="_Toc390933288"/>
      <w:bookmarkStart w:id="247" w:name="_Toc390854636"/>
      <w:bookmarkStart w:id="248" w:name="_Toc390855543"/>
      <w:bookmarkStart w:id="249" w:name="_Toc390933179"/>
      <w:bookmarkStart w:id="250" w:name="_Toc390933290"/>
      <w:bookmarkStart w:id="251" w:name="_Toc390933291"/>
      <w:bookmarkStart w:id="252" w:name="_Ref436747838"/>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D84D38">
        <w:t>ANTI-CORRUPTION AND GOOD FAITH</w:t>
      </w:r>
      <w:bookmarkEnd w:id="251"/>
      <w:bookmarkEnd w:id="252"/>
      <w:r w:rsidR="00BD41D5" w:rsidRPr="00D84D38">
        <w:fldChar w:fldCharType="begin"/>
      </w:r>
      <w:r w:rsidR="00BD41D5" w:rsidRPr="00D84D38">
        <w:instrText xml:space="preserve"> TC "</w:instrText>
      </w:r>
      <w:bookmarkStart w:id="253" w:name="_Toc433890442"/>
      <w:r w:rsidR="00BD41D5" w:rsidRPr="00D84D38">
        <w:instrText>14.  ANTI-CORRUPTION AND GOOD FAITH</w:instrText>
      </w:r>
      <w:bookmarkEnd w:id="253"/>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rFonts w:ascii="Arial" w:eastAsia="Times New Roman" w:hAnsi="Arial" w:cs="Arial"/>
          <w:lang w:eastAsia="en-ZA"/>
        </w:rPr>
      </w:pPr>
    </w:p>
    <w:p w:rsidR="00AA023B" w:rsidRPr="00D84D38" w:rsidRDefault="00027A29" w:rsidP="000F2CA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In implementing this Agreement and in all further dealings with each other, the Parties undertake to observe the utmost good faith and to give effect to the intent and purpose of this Agreement.</w:t>
      </w:r>
    </w:p>
    <w:p w:rsidR="00AA023B" w:rsidRPr="00D84D38" w:rsidRDefault="00AA023B" w:rsidP="00FB48AA">
      <w:pPr>
        <w:tabs>
          <w:tab w:val="left" w:pos="2100"/>
        </w:tabs>
        <w:spacing w:after="0" w:line="240" w:lineRule="auto"/>
        <w:jc w:val="both"/>
        <w:rPr>
          <w:rFonts w:ascii="Arial" w:eastAsia="Times New Roman" w:hAnsi="Arial" w:cs="Arial"/>
          <w:lang w:eastAsia="en-ZA"/>
        </w:rPr>
      </w:pPr>
    </w:p>
    <w:p w:rsidR="00027A29" w:rsidRPr="00D84D38" w:rsidRDefault="00027A2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Service Provider will not make or cause to be made any offer, gift, payment, consideration, or benefit of any kind, which would or could be construed as an illegal or corrupt practice, either directly or indirectly to any party, as an inducement or reward in relation to the execution of this Agreement. Any such practice will be grounds for termination of this Agreement.</w:t>
      </w:r>
    </w:p>
    <w:p w:rsidR="00493637" w:rsidRPr="00D84D38" w:rsidRDefault="00493637" w:rsidP="00FB48AA">
      <w:pPr>
        <w:tabs>
          <w:tab w:val="left" w:pos="2100"/>
        </w:tabs>
        <w:spacing w:after="0" w:line="240" w:lineRule="auto"/>
        <w:jc w:val="both"/>
        <w:rPr>
          <w:rFonts w:ascii="Arial" w:eastAsia="Times New Roman" w:hAnsi="Arial" w:cs="Arial"/>
          <w:lang w:eastAsia="en-ZA"/>
        </w:rPr>
      </w:pPr>
    </w:p>
    <w:p w:rsidR="00C7073C" w:rsidRPr="00D84D38" w:rsidRDefault="00027A29" w:rsidP="00D84D38">
      <w:pPr>
        <w:pStyle w:val="Heading3"/>
      </w:pPr>
      <w:bookmarkStart w:id="254" w:name="_Toc390933292"/>
      <w:r w:rsidRPr="00D84D38">
        <w:t>CONFLICT OF INTEREST</w:t>
      </w:r>
      <w:bookmarkEnd w:id="254"/>
      <w:r w:rsidR="00986BBD" w:rsidRPr="00D84D38">
        <w:t>S</w:t>
      </w:r>
      <w:r w:rsidR="00BD41D5" w:rsidRPr="00D84D38">
        <w:fldChar w:fldCharType="begin"/>
      </w:r>
      <w:r w:rsidR="00BD41D5" w:rsidRPr="00D84D38">
        <w:instrText xml:space="preserve"> TC "</w:instrText>
      </w:r>
      <w:bookmarkStart w:id="255" w:name="_Toc433890443"/>
      <w:r w:rsidR="00BD41D5" w:rsidRPr="00D84D38">
        <w:instrText>15.  CONFLICT OF INTEREST</w:instrText>
      </w:r>
      <w:bookmarkEnd w:id="255"/>
      <w:r w:rsidR="00BD41D5" w:rsidRPr="00D84D38">
        <w:instrText xml:space="preserve">" \f C \l "1" </w:instrText>
      </w:r>
      <w:r w:rsidR="00BD41D5" w:rsidRPr="00D84D38">
        <w:fldChar w:fldCharType="end"/>
      </w:r>
    </w:p>
    <w:p w:rsidR="00B1620C" w:rsidRPr="00D84D38" w:rsidRDefault="00B1620C" w:rsidP="00FB48AA">
      <w:pPr>
        <w:tabs>
          <w:tab w:val="left" w:pos="2100"/>
        </w:tabs>
        <w:spacing w:after="0" w:line="240" w:lineRule="auto"/>
        <w:jc w:val="both"/>
        <w:rPr>
          <w:rFonts w:ascii="Arial" w:eastAsia="Times New Roman" w:hAnsi="Arial" w:cs="Arial"/>
          <w:lang w:eastAsia="en-ZA"/>
        </w:rPr>
      </w:pPr>
    </w:p>
    <w:p w:rsidR="00027A29" w:rsidRPr="00D84D38" w:rsidRDefault="00027A29" w:rsidP="00157CFD">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Neither the Service Provider nor the Service Provider’s Personnel shall have any interest or receive any remuneration in connection with the performance of the Services, except as provided for in this Agreement.</w:t>
      </w:r>
    </w:p>
    <w:p w:rsidR="00E423D5" w:rsidRPr="00D84D38" w:rsidRDefault="00E423D5" w:rsidP="00FB48AA">
      <w:pPr>
        <w:tabs>
          <w:tab w:val="left" w:pos="2100"/>
        </w:tabs>
        <w:spacing w:after="0" w:line="240" w:lineRule="auto"/>
        <w:jc w:val="both"/>
        <w:rPr>
          <w:rFonts w:ascii="Arial" w:eastAsia="Times New Roman" w:hAnsi="Arial" w:cs="Arial"/>
          <w:lang w:eastAsia="en-ZA"/>
        </w:rPr>
      </w:pPr>
    </w:p>
    <w:p w:rsidR="00027A29" w:rsidRPr="00D84D38" w:rsidRDefault="00027A2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Service Provider shall not engage in any other activity, which may conflict with its obligations to SARS in terms of this Agreement.</w:t>
      </w:r>
    </w:p>
    <w:p w:rsidR="00FB48AA" w:rsidRPr="00D84D38" w:rsidRDefault="00FB48AA" w:rsidP="00FB48AA">
      <w:pPr>
        <w:tabs>
          <w:tab w:val="left" w:pos="2100"/>
        </w:tabs>
        <w:spacing w:after="0" w:line="240" w:lineRule="auto"/>
        <w:jc w:val="both"/>
      </w:pPr>
    </w:p>
    <w:p w:rsidR="00682F89" w:rsidRPr="00D84D38" w:rsidRDefault="00C37330" w:rsidP="00D84D38">
      <w:pPr>
        <w:pStyle w:val="Heading3"/>
      </w:pPr>
      <w:bookmarkStart w:id="256" w:name="_Toc386796841"/>
      <w:bookmarkStart w:id="257" w:name="_Toc390933293"/>
      <w:bookmarkStart w:id="258" w:name="_Ref390874569"/>
      <w:r w:rsidRPr="00D84D38">
        <w:t>WARRANTIES</w:t>
      </w:r>
      <w:bookmarkEnd w:id="256"/>
      <w:bookmarkEnd w:id="257"/>
      <w:r w:rsidR="00BD41D5" w:rsidRPr="00D84D38">
        <w:fldChar w:fldCharType="begin"/>
      </w:r>
      <w:r w:rsidR="00BD41D5" w:rsidRPr="00D84D38">
        <w:instrText xml:space="preserve"> TC "</w:instrText>
      </w:r>
      <w:bookmarkStart w:id="259" w:name="_Toc433890444"/>
      <w:r w:rsidR="00BD41D5" w:rsidRPr="00D84D38">
        <w:instrText>16.  WARRANTIES</w:instrText>
      </w:r>
      <w:bookmarkEnd w:id="259"/>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rFonts w:ascii="Arial" w:hAnsi="Arial" w:cs="Arial"/>
          <w:b/>
        </w:rPr>
      </w:pPr>
    </w:p>
    <w:p w:rsidR="00C37330" w:rsidRPr="00D84D38" w:rsidRDefault="00C37330" w:rsidP="00675403">
      <w:pPr>
        <w:widowControl w:val="0"/>
        <w:numPr>
          <w:ilvl w:val="1"/>
          <w:numId w:val="9"/>
        </w:numPr>
        <w:tabs>
          <w:tab w:val="left" w:pos="1418"/>
        </w:tabs>
        <w:spacing w:after="0" w:line="360" w:lineRule="auto"/>
        <w:ind w:left="1418" w:right="641" w:hanging="992"/>
        <w:jc w:val="both"/>
        <w:rPr>
          <w:rFonts w:ascii="Arial" w:hAnsi="Arial" w:cs="Arial"/>
          <w:b/>
        </w:rPr>
      </w:pPr>
      <w:r w:rsidRPr="00D84D38">
        <w:rPr>
          <w:rFonts w:ascii="Arial" w:hAnsi="Arial" w:cs="Arial"/>
        </w:rPr>
        <w:t>The Service Provider hereby represents and warrants to SARS that-</w:t>
      </w:r>
    </w:p>
    <w:p w:rsidR="007F322A" w:rsidRPr="00D84D38" w:rsidRDefault="007F322A" w:rsidP="00FB48AA">
      <w:pPr>
        <w:tabs>
          <w:tab w:val="left" w:pos="2100"/>
        </w:tabs>
        <w:spacing w:after="0" w:line="240" w:lineRule="auto"/>
        <w:jc w:val="both"/>
        <w:rPr>
          <w:rFonts w:ascii="Arial" w:hAnsi="Arial" w:cs="Arial"/>
          <w:b/>
        </w:rPr>
      </w:pPr>
    </w:p>
    <w:p w:rsidR="00C37330" w:rsidRPr="00D84D38" w:rsidRDefault="00C37330" w:rsidP="00675403">
      <w:pPr>
        <w:pStyle w:val="ListParagraph"/>
        <w:widowControl w:val="0"/>
        <w:numPr>
          <w:ilvl w:val="2"/>
          <w:numId w:val="9"/>
        </w:numPr>
        <w:tabs>
          <w:tab w:val="left" w:pos="1276"/>
        </w:tabs>
        <w:spacing w:line="360" w:lineRule="auto"/>
        <w:ind w:right="621" w:hanging="1004"/>
        <w:jc w:val="both"/>
        <w:rPr>
          <w:rFonts w:ascii="Arial" w:hAnsi="Arial" w:cs="Arial"/>
          <w:b/>
        </w:rPr>
      </w:pPr>
      <w:r w:rsidRPr="00D84D38">
        <w:rPr>
          <w:rFonts w:ascii="Arial" w:hAnsi="Arial" w:cs="Arial"/>
        </w:rPr>
        <w:lastRenderedPageBreak/>
        <w:t>this Agreement has been duly authorised and executed by it and constitutes a legal, valid and binding set of obligations on it;</w:t>
      </w:r>
    </w:p>
    <w:p w:rsidR="00AC6F83" w:rsidRPr="00D84D38" w:rsidRDefault="00AC6F83" w:rsidP="00FB48AA">
      <w:pPr>
        <w:tabs>
          <w:tab w:val="left" w:pos="2100"/>
        </w:tabs>
        <w:spacing w:after="0" w:line="240" w:lineRule="auto"/>
        <w:jc w:val="both"/>
        <w:rPr>
          <w:rFonts w:ascii="Arial" w:hAnsi="Arial"/>
          <w:b/>
        </w:rPr>
      </w:pPr>
    </w:p>
    <w:p w:rsidR="00C37330" w:rsidRPr="00D84D38" w:rsidRDefault="00C37330" w:rsidP="00675403">
      <w:pPr>
        <w:pStyle w:val="ListParagraph"/>
        <w:widowControl w:val="0"/>
        <w:numPr>
          <w:ilvl w:val="2"/>
          <w:numId w:val="9"/>
        </w:numPr>
        <w:tabs>
          <w:tab w:val="left" w:pos="1276"/>
        </w:tabs>
        <w:spacing w:line="360" w:lineRule="auto"/>
        <w:ind w:right="621" w:hanging="1004"/>
        <w:jc w:val="both"/>
        <w:rPr>
          <w:rFonts w:ascii="Arial" w:hAnsi="Arial" w:cs="Arial"/>
          <w:b/>
        </w:rPr>
      </w:pPr>
      <w:r w:rsidRPr="00D84D38">
        <w:rPr>
          <w:rFonts w:ascii="Arial" w:hAnsi="Arial" w:cs="Arial"/>
        </w:rPr>
        <w:t>it is acting as a principal and not as an agent of an undisclosed principal;</w:t>
      </w:r>
    </w:p>
    <w:p w:rsidR="00C37330" w:rsidRPr="00D84D38" w:rsidRDefault="00C37330" w:rsidP="00FB48AA">
      <w:pPr>
        <w:tabs>
          <w:tab w:val="left" w:pos="2100"/>
        </w:tabs>
        <w:spacing w:after="0" w:line="240" w:lineRule="auto"/>
        <w:jc w:val="both"/>
        <w:rPr>
          <w:rFonts w:ascii="Arial" w:hAnsi="Arial" w:cs="Arial"/>
          <w:b/>
        </w:rPr>
      </w:pPr>
    </w:p>
    <w:p w:rsidR="00682F89" w:rsidRPr="00D84D38" w:rsidRDefault="00C37330" w:rsidP="00675403">
      <w:pPr>
        <w:pStyle w:val="ListParagraph"/>
        <w:widowControl w:val="0"/>
        <w:numPr>
          <w:ilvl w:val="2"/>
          <w:numId w:val="9"/>
        </w:numPr>
        <w:tabs>
          <w:tab w:val="left" w:pos="1276"/>
        </w:tabs>
        <w:spacing w:line="360" w:lineRule="auto"/>
        <w:ind w:right="621" w:hanging="1004"/>
        <w:jc w:val="both"/>
        <w:rPr>
          <w:rFonts w:ascii="Arial" w:hAnsi="Arial" w:cs="Arial"/>
        </w:rPr>
      </w:pPr>
      <w:r w:rsidRPr="00D84D38">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682F89" w:rsidRPr="00D84D38" w:rsidRDefault="00682F89" w:rsidP="00FB48AA">
      <w:pPr>
        <w:tabs>
          <w:tab w:val="left" w:pos="2100"/>
        </w:tabs>
        <w:spacing w:after="0" w:line="240" w:lineRule="auto"/>
        <w:jc w:val="both"/>
        <w:rPr>
          <w:rFonts w:ascii="Arial" w:hAnsi="Arial" w:cs="Arial"/>
        </w:rPr>
      </w:pPr>
    </w:p>
    <w:p w:rsidR="00F81631" w:rsidRPr="00D84D38" w:rsidRDefault="00C37330" w:rsidP="00F81631">
      <w:pPr>
        <w:pStyle w:val="ListParagraph"/>
        <w:widowControl w:val="0"/>
        <w:numPr>
          <w:ilvl w:val="2"/>
          <w:numId w:val="9"/>
        </w:numPr>
        <w:tabs>
          <w:tab w:val="left" w:pos="1276"/>
          <w:tab w:val="left" w:pos="1418"/>
        </w:tabs>
        <w:spacing w:line="360" w:lineRule="auto"/>
        <w:ind w:right="641" w:hanging="1004"/>
        <w:jc w:val="both"/>
        <w:rPr>
          <w:rFonts w:ascii="Arial" w:hAnsi="Arial" w:cs="Arial"/>
        </w:rPr>
      </w:pPr>
      <w:r w:rsidRPr="00D84D38">
        <w:rPr>
          <w:rFonts w:ascii="Arial" w:hAnsi="Arial" w:cs="Arial"/>
        </w:rPr>
        <w:t>it will provide the Services in a cost-effective and expedient manner, thereby ensuring that no unnecessary or extraordinary costs are incurred and passed on to SARS</w:t>
      </w:r>
      <w:r w:rsidR="00C00D06" w:rsidRPr="00D84D38">
        <w:rPr>
          <w:rFonts w:ascii="Arial" w:hAnsi="Arial" w:cs="Arial"/>
        </w:rPr>
        <w:t xml:space="preserve">.  </w:t>
      </w:r>
    </w:p>
    <w:p w:rsidR="00F81631" w:rsidRPr="00D84D38" w:rsidRDefault="00F81631" w:rsidP="00FB48AA">
      <w:pPr>
        <w:tabs>
          <w:tab w:val="left" w:pos="2100"/>
        </w:tabs>
        <w:spacing w:after="0" w:line="240" w:lineRule="auto"/>
        <w:jc w:val="both"/>
        <w:rPr>
          <w:rFonts w:ascii="Arial" w:hAnsi="Arial" w:cs="Arial"/>
        </w:rPr>
      </w:pPr>
    </w:p>
    <w:p w:rsidR="00C37330" w:rsidRPr="00D84D38" w:rsidRDefault="00C37330" w:rsidP="00F81631">
      <w:pPr>
        <w:pStyle w:val="ListParagraph"/>
        <w:widowControl w:val="0"/>
        <w:numPr>
          <w:ilvl w:val="2"/>
          <w:numId w:val="9"/>
        </w:numPr>
        <w:tabs>
          <w:tab w:val="left" w:pos="1276"/>
          <w:tab w:val="left" w:pos="1418"/>
        </w:tabs>
        <w:spacing w:line="360" w:lineRule="auto"/>
        <w:ind w:right="641" w:hanging="1004"/>
        <w:jc w:val="both"/>
        <w:rPr>
          <w:rFonts w:ascii="Arial" w:hAnsi="Arial" w:cs="Arial"/>
        </w:rPr>
      </w:pPr>
      <w:r w:rsidRPr="00D84D38">
        <w:rPr>
          <w:rFonts w:ascii="Arial" w:hAnsi="Arial" w:cs="Arial"/>
        </w:rPr>
        <w:t>it has the requisite insurance to cove</w:t>
      </w:r>
      <w:r w:rsidR="00CF0D63" w:rsidRPr="00D84D38">
        <w:rPr>
          <w:rFonts w:ascii="Arial" w:hAnsi="Arial" w:cs="Arial"/>
          <w:lang w:val="en-ZA"/>
        </w:rPr>
        <w:t xml:space="preserve">r </w:t>
      </w:r>
      <w:r w:rsidR="00E423D5" w:rsidRPr="00D84D38">
        <w:rPr>
          <w:rFonts w:ascii="Arial" w:hAnsi="Arial" w:cs="Arial"/>
          <w:lang w:val="en-ZA"/>
        </w:rPr>
        <w:t>al</w:t>
      </w:r>
      <w:r w:rsidR="00CF0D63" w:rsidRPr="00D84D38">
        <w:rPr>
          <w:rFonts w:ascii="Arial" w:hAnsi="Arial" w:cs="Arial"/>
          <w:lang w:val="en-ZA"/>
        </w:rPr>
        <w:t xml:space="preserve">l </w:t>
      </w:r>
      <w:r w:rsidR="00E423D5" w:rsidRPr="00D84D38">
        <w:rPr>
          <w:rFonts w:ascii="Arial" w:hAnsi="Arial" w:cs="Arial"/>
          <w:lang w:val="en-ZA"/>
        </w:rPr>
        <w:t xml:space="preserve">claims </w:t>
      </w:r>
      <w:r w:rsidRPr="00D84D38">
        <w:rPr>
          <w:rFonts w:ascii="Arial" w:hAnsi="Arial" w:cs="Arial"/>
        </w:rPr>
        <w:t>that may be instituted against it</w:t>
      </w:r>
      <w:r w:rsidR="00CF0D63" w:rsidRPr="00D84D38">
        <w:rPr>
          <w:rFonts w:ascii="Arial" w:hAnsi="Arial" w:cs="Arial"/>
          <w:lang w:val="en-ZA"/>
        </w:rPr>
        <w:t>, as a consequence of rendering the Services</w:t>
      </w:r>
      <w:r w:rsidRPr="00D84D38">
        <w:rPr>
          <w:rFonts w:ascii="Arial" w:hAnsi="Arial" w:cs="Arial"/>
        </w:rPr>
        <w:t>; and</w:t>
      </w:r>
    </w:p>
    <w:p w:rsidR="00FB48AA" w:rsidRPr="00D84D38" w:rsidRDefault="00FB48AA" w:rsidP="00FB48AA">
      <w:pPr>
        <w:tabs>
          <w:tab w:val="left" w:pos="2100"/>
        </w:tabs>
        <w:spacing w:after="0" w:line="240" w:lineRule="auto"/>
        <w:jc w:val="both"/>
        <w:rPr>
          <w:rFonts w:ascii="Arial" w:hAnsi="Arial" w:cs="Arial"/>
          <w:lang w:val="x-none"/>
        </w:rPr>
      </w:pPr>
    </w:p>
    <w:p w:rsidR="00372FE8" w:rsidRPr="00D84D38" w:rsidRDefault="00C37330" w:rsidP="00675403">
      <w:pPr>
        <w:pStyle w:val="ListParagraph"/>
        <w:widowControl w:val="0"/>
        <w:numPr>
          <w:ilvl w:val="2"/>
          <w:numId w:val="9"/>
        </w:numPr>
        <w:tabs>
          <w:tab w:val="left" w:pos="1276"/>
        </w:tabs>
        <w:spacing w:line="360" w:lineRule="auto"/>
        <w:ind w:right="621" w:hanging="1004"/>
        <w:jc w:val="both"/>
        <w:rPr>
          <w:rFonts w:ascii="Arial" w:hAnsi="Arial" w:cs="Arial"/>
        </w:rPr>
      </w:pPr>
      <w:r w:rsidRPr="00D84D38">
        <w:rPr>
          <w:rFonts w:ascii="Arial" w:hAnsi="Arial" w:cs="Arial"/>
        </w:rPr>
        <w:t xml:space="preserve">it has the necessary resources, skills, capacity and experience to render the Services to SARS. </w:t>
      </w:r>
    </w:p>
    <w:p w:rsidR="007A561E" w:rsidRPr="00D84D38" w:rsidRDefault="007A561E" w:rsidP="00FB48AA">
      <w:pPr>
        <w:tabs>
          <w:tab w:val="left" w:pos="2100"/>
        </w:tabs>
        <w:spacing w:after="0" w:line="240" w:lineRule="auto"/>
        <w:jc w:val="both"/>
        <w:rPr>
          <w:rFonts w:ascii="Arial" w:hAnsi="Arial" w:cs="Arial"/>
        </w:rPr>
      </w:pPr>
    </w:p>
    <w:p w:rsidR="00C37330" w:rsidRPr="00D84D38" w:rsidRDefault="00C37330" w:rsidP="00675403">
      <w:pPr>
        <w:widowControl w:val="0"/>
        <w:numPr>
          <w:ilvl w:val="1"/>
          <w:numId w:val="9"/>
        </w:numPr>
        <w:tabs>
          <w:tab w:val="left" w:pos="1418"/>
        </w:tabs>
        <w:spacing w:after="0" w:line="360" w:lineRule="auto"/>
        <w:ind w:left="1418" w:right="641" w:hanging="992"/>
        <w:jc w:val="both"/>
        <w:rPr>
          <w:rFonts w:ascii="Arial" w:hAnsi="Arial" w:cs="Arial"/>
        </w:rPr>
      </w:pPr>
      <w:r w:rsidRPr="00D84D38">
        <w:rPr>
          <w:rFonts w:ascii="Arial" w:hAnsi="Arial" w:cs="Arial"/>
        </w:rPr>
        <w:t>It is expressly agreed between the Parties that each warranty and representation given by the Service Provider in this Agreement is material to this Agreement and induced SARS to conclude this Agreement.</w:t>
      </w:r>
    </w:p>
    <w:p w:rsidR="00A73823" w:rsidRPr="00D84D38" w:rsidRDefault="00A73823" w:rsidP="00FB48AA">
      <w:pPr>
        <w:tabs>
          <w:tab w:val="left" w:pos="2100"/>
        </w:tabs>
        <w:spacing w:after="0" w:line="240" w:lineRule="auto"/>
        <w:jc w:val="both"/>
        <w:rPr>
          <w:rFonts w:ascii="Arial" w:hAnsi="Arial" w:cs="Arial"/>
        </w:rPr>
      </w:pPr>
    </w:p>
    <w:p w:rsidR="00A605B0" w:rsidRPr="00D84D38" w:rsidRDefault="00C37330" w:rsidP="00520B7C">
      <w:pPr>
        <w:widowControl w:val="0"/>
        <w:numPr>
          <w:ilvl w:val="1"/>
          <w:numId w:val="9"/>
        </w:numPr>
        <w:tabs>
          <w:tab w:val="left" w:pos="1418"/>
        </w:tabs>
        <w:spacing w:after="0" w:line="360" w:lineRule="auto"/>
        <w:ind w:left="1418" w:right="641" w:hanging="992"/>
        <w:jc w:val="both"/>
        <w:rPr>
          <w:rFonts w:ascii="Arial" w:hAnsi="Arial" w:cs="Arial"/>
        </w:rPr>
      </w:pPr>
      <w:r w:rsidRPr="00D84D38">
        <w:rPr>
          <w:rFonts w:ascii="Arial" w:hAnsi="Arial" w:cs="Arial"/>
        </w:rPr>
        <w:t>The provisions of this Clause shall survive the termination of this Agreement.</w:t>
      </w:r>
    </w:p>
    <w:p w:rsidR="00A605B0" w:rsidRPr="00D84D38" w:rsidRDefault="00A605B0" w:rsidP="00FB48AA">
      <w:pPr>
        <w:tabs>
          <w:tab w:val="left" w:pos="2100"/>
        </w:tabs>
        <w:spacing w:after="0" w:line="240" w:lineRule="auto"/>
        <w:jc w:val="both"/>
        <w:rPr>
          <w:rFonts w:ascii="Arial" w:hAnsi="Arial" w:cs="Arial"/>
        </w:rPr>
      </w:pPr>
    </w:p>
    <w:p w:rsidR="00682F89" w:rsidRPr="00D84D38" w:rsidRDefault="005565F9" w:rsidP="00D84D38">
      <w:pPr>
        <w:pStyle w:val="Heading3"/>
      </w:pPr>
      <w:bookmarkStart w:id="260" w:name="_Toc390933294"/>
      <w:bookmarkStart w:id="261" w:name="_Ref390934155"/>
      <w:bookmarkStart w:id="262" w:name="_Ref434914118"/>
      <w:r w:rsidRPr="00D84D38">
        <w:t>LIABILITY OF THE PARTIES</w:t>
      </w:r>
      <w:bookmarkEnd w:id="258"/>
      <w:bookmarkEnd w:id="260"/>
      <w:bookmarkEnd w:id="261"/>
      <w:bookmarkEnd w:id="262"/>
      <w:r w:rsidR="00BD41D5" w:rsidRPr="00D84D38">
        <w:fldChar w:fldCharType="begin"/>
      </w:r>
      <w:r w:rsidR="00BD41D5" w:rsidRPr="00D84D38">
        <w:instrText xml:space="preserve"> TC "</w:instrText>
      </w:r>
      <w:bookmarkStart w:id="263" w:name="_Toc433890445"/>
      <w:r w:rsidR="00BD41D5" w:rsidRPr="00D84D38">
        <w:instrText>17.  LIABILITY OF THE PARTIES</w:instrText>
      </w:r>
      <w:bookmarkEnd w:id="263"/>
      <w:r w:rsidR="00BD41D5" w:rsidRPr="00D84D38">
        <w:instrText xml:space="preserve">" \f C \l "1" </w:instrText>
      </w:r>
      <w:r w:rsidR="00BD41D5" w:rsidRPr="00D84D38">
        <w:fldChar w:fldCharType="end"/>
      </w:r>
    </w:p>
    <w:p w:rsidR="00C7073C" w:rsidRPr="00D84D38" w:rsidRDefault="00C7073C" w:rsidP="00FB48AA">
      <w:pPr>
        <w:tabs>
          <w:tab w:val="left" w:pos="210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A Party shall be liable to the other Party for any direct damages incurred by such Party as a result of the other Party’s failure to perform its obligations in the manner required by this Agreement.</w:t>
      </w:r>
    </w:p>
    <w:p w:rsidR="004B79B0" w:rsidRPr="00D84D38" w:rsidRDefault="004B79B0" w:rsidP="00FB48AA">
      <w:pPr>
        <w:tabs>
          <w:tab w:val="left" w:pos="210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hAnsi="Arial" w:cs="Arial"/>
          <w:lang w:eastAsia="en-ZA"/>
        </w:rPr>
      </w:pPr>
      <w:r w:rsidRPr="00D84D38">
        <w:rPr>
          <w:rFonts w:ascii="Arial" w:eastAsia="Times New Roman" w:hAnsi="Arial" w:cs="Arial"/>
          <w:lang w:eastAsia="en-ZA"/>
        </w:rPr>
        <w:t xml:space="preserve">The Service Provider shall be liable for negligent or wrongful acts or omissions </w:t>
      </w:r>
      <w:r w:rsidR="004B79B0" w:rsidRPr="00D84D38">
        <w:rPr>
          <w:rFonts w:ascii="Arial" w:eastAsia="Times New Roman" w:hAnsi="Arial" w:cs="Arial"/>
          <w:lang w:eastAsia="en-ZA"/>
        </w:rPr>
        <w:t>of the Service Provider’s Personnel</w:t>
      </w:r>
      <w:r w:rsidRPr="00D84D38">
        <w:rPr>
          <w:rFonts w:ascii="Arial" w:eastAsia="Times New Roman" w:hAnsi="Arial" w:cs="Arial"/>
          <w:lang w:eastAsia="en-ZA"/>
        </w:rPr>
        <w:t xml:space="preserve">. </w:t>
      </w:r>
    </w:p>
    <w:p w:rsidR="00E52D03" w:rsidRPr="00D84D38" w:rsidRDefault="00E52D03" w:rsidP="00C415C8">
      <w:pPr>
        <w:widowControl w:val="0"/>
        <w:tabs>
          <w:tab w:val="left" w:pos="1418"/>
        </w:tabs>
        <w:spacing w:after="0" w:line="360" w:lineRule="auto"/>
        <w:ind w:left="644" w:right="641"/>
        <w:jc w:val="both"/>
        <w:rPr>
          <w:rFonts w:ascii="Arial" w:hAnsi="Arial" w:cs="Arial"/>
          <w:lang w:eastAsia="en-ZA"/>
        </w:rPr>
      </w:pPr>
    </w:p>
    <w:p w:rsidR="00E52D03" w:rsidRPr="00D84D38" w:rsidRDefault="00E52D03" w:rsidP="004E2788">
      <w:pPr>
        <w:widowControl w:val="0"/>
        <w:numPr>
          <w:ilvl w:val="1"/>
          <w:numId w:val="9"/>
        </w:numPr>
        <w:tabs>
          <w:tab w:val="left" w:pos="1418"/>
        </w:tabs>
        <w:spacing w:after="0" w:line="360" w:lineRule="auto"/>
        <w:ind w:left="1418" w:right="641" w:hanging="992"/>
        <w:jc w:val="both"/>
        <w:rPr>
          <w:rFonts w:ascii="Arial" w:hAnsi="Arial" w:cs="Arial"/>
          <w:lang w:eastAsia="en-ZA"/>
        </w:rPr>
      </w:pPr>
      <w:r w:rsidRPr="00D84D38">
        <w:rPr>
          <w:rFonts w:ascii="Arial" w:hAnsi="Arial" w:cs="Arial"/>
          <w:lang w:eastAsia="en-ZA"/>
        </w:rPr>
        <w:lastRenderedPageBreak/>
        <w:t xml:space="preserve">Except in cases of criminal negligence or wilful misconduct or a breach of confidentiality by the Service Provider or the Service Provider’s Personnel, the Service Provider shall not be liable to SARS for indirect and consequential or special damages and/or losses suffered by SARS. </w:t>
      </w:r>
    </w:p>
    <w:p w:rsidR="005565F9" w:rsidRPr="00D84D38" w:rsidRDefault="005565F9" w:rsidP="00FB48AA">
      <w:pPr>
        <w:tabs>
          <w:tab w:val="left" w:pos="2100"/>
        </w:tabs>
        <w:spacing w:after="0" w:line="240" w:lineRule="auto"/>
        <w:jc w:val="both"/>
      </w:pPr>
    </w:p>
    <w:p w:rsidR="00C7073C" w:rsidRPr="00D84D38" w:rsidRDefault="005565F9" w:rsidP="00D84D38">
      <w:pPr>
        <w:pStyle w:val="Heading3"/>
      </w:pPr>
      <w:bookmarkStart w:id="264" w:name="_Toc390933295"/>
      <w:bookmarkStart w:id="265" w:name="_Ref434913734"/>
      <w:bookmarkStart w:id="266" w:name="_Ref436733214"/>
      <w:bookmarkStart w:id="267" w:name="_Ref436733247"/>
      <w:r w:rsidRPr="00D84D38">
        <w:t>INSURANCE</w:t>
      </w:r>
      <w:bookmarkEnd w:id="264"/>
      <w:bookmarkEnd w:id="265"/>
      <w:bookmarkEnd w:id="266"/>
      <w:bookmarkEnd w:id="267"/>
      <w:r w:rsidR="00BD41D5" w:rsidRPr="00D84D38">
        <w:fldChar w:fldCharType="begin"/>
      </w:r>
      <w:r w:rsidR="00BD41D5" w:rsidRPr="00D84D38">
        <w:instrText xml:space="preserve"> TC "</w:instrText>
      </w:r>
      <w:bookmarkStart w:id="268" w:name="_Toc433890446"/>
      <w:r w:rsidR="00BD41D5" w:rsidRPr="00D84D38">
        <w:instrText>18.  INSURANCE</w:instrText>
      </w:r>
      <w:bookmarkEnd w:id="268"/>
      <w:r w:rsidR="00BD41D5" w:rsidRPr="00D84D38">
        <w:instrText xml:space="preserve">" \f C \l "1" </w:instrText>
      </w:r>
      <w:r w:rsidR="00BD41D5" w:rsidRPr="00D84D38">
        <w:fldChar w:fldCharType="end"/>
      </w:r>
      <w:bookmarkStart w:id="269" w:name="_Ref390874520"/>
    </w:p>
    <w:p w:rsidR="00E2385E" w:rsidRPr="00D84D38" w:rsidRDefault="00E2385E" w:rsidP="00FB48AA">
      <w:pPr>
        <w:tabs>
          <w:tab w:val="left" w:pos="2100"/>
        </w:tabs>
        <w:spacing w:after="0" w:line="240" w:lineRule="auto"/>
        <w:jc w:val="both"/>
        <w:rPr>
          <w:rFonts w:ascii="Arial" w:hAnsi="Arial" w:cs="Arial"/>
          <w:bCs/>
          <w:kern w:val="32"/>
        </w:rPr>
      </w:pPr>
      <w:bookmarkStart w:id="270" w:name="_Ref434224171"/>
    </w:p>
    <w:p w:rsidR="00A73823" w:rsidRPr="00D84D38" w:rsidRDefault="0038223B" w:rsidP="00A73823">
      <w:pPr>
        <w:widowControl w:val="0"/>
        <w:numPr>
          <w:ilvl w:val="1"/>
          <w:numId w:val="9"/>
        </w:numPr>
        <w:tabs>
          <w:tab w:val="left" w:pos="1418"/>
        </w:tabs>
        <w:spacing w:after="0" w:line="360" w:lineRule="auto"/>
        <w:ind w:left="1418" w:right="641" w:hanging="992"/>
        <w:jc w:val="both"/>
        <w:rPr>
          <w:rFonts w:ascii="Arial" w:hAnsi="Arial"/>
          <w:b/>
        </w:rPr>
      </w:pPr>
      <w:bookmarkStart w:id="271" w:name="_Ref436733085"/>
      <w:r w:rsidRPr="00D84D38">
        <w:rPr>
          <w:rFonts w:ascii="Arial" w:eastAsia="Times New Roman" w:hAnsi="Arial" w:cs="Arial"/>
          <w:b/>
          <w:lang w:eastAsia="en-ZA"/>
        </w:rPr>
        <w:t>Comprehensive Insurance</w:t>
      </w:r>
      <w:bookmarkEnd w:id="271"/>
    </w:p>
    <w:p w:rsidR="00A73823" w:rsidRPr="00D84D38" w:rsidRDefault="00A73823" w:rsidP="00FB48AA">
      <w:pPr>
        <w:tabs>
          <w:tab w:val="left" w:pos="2100"/>
        </w:tabs>
        <w:spacing w:after="0" w:line="240" w:lineRule="auto"/>
        <w:jc w:val="both"/>
        <w:rPr>
          <w:rFonts w:ascii="Arial" w:hAnsi="Arial"/>
        </w:rPr>
      </w:pPr>
    </w:p>
    <w:p w:rsidR="00AA023B" w:rsidRPr="00D84D38" w:rsidRDefault="00E2385E" w:rsidP="00AA023B">
      <w:pPr>
        <w:pStyle w:val="ListParagraph"/>
        <w:widowControl w:val="0"/>
        <w:numPr>
          <w:ilvl w:val="2"/>
          <w:numId w:val="9"/>
        </w:numPr>
        <w:tabs>
          <w:tab w:val="left" w:pos="1276"/>
        </w:tabs>
        <w:spacing w:line="360" w:lineRule="auto"/>
        <w:ind w:right="621" w:hanging="1004"/>
        <w:jc w:val="both"/>
        <w:rPr>
          <w:rFonts w:ascii="Arial" w:hAnsi="Arial" w:cs="Arial"/>
          <w:lang w:eastAsia="en-ZA"/>
        </w:rPr>
      </w:pPr>
      <w:bookmarkStart w:id="272" w:name="_Ref434913674"/>
      <w:r w:rsidRPr="00D84D38">
        <w:rPr>
          <w:rFonts w:ascii="Arial" w:hAnsi="Arial" w:cs="Arial"/>
          <w:lang w:eastAsia="en-ZA"/>
        </w:rPr>
        <w:t xml:space="preserve">The Service Provider shall as of the </w:t>
      </w:r>
      <w:r w:rsidR="0038223B" w:rsidRPr="00D84D38">
        <w:rPr>
          <w:rFonts w:ascii="Arial" w:hAnsi="Arial" w:cs="Arial"/>
          <w:lang w:val="en-ZA" w:eastAsia="en-ZA"/>
        </w:rPr>
        <w:t xml:space="preserve">Effective </w:t>
      </w:r>
      <w:r w:rsidRPr="00D84D38">
        <w:rPr>
          <w:rFonts w:ascii="Arial" w:hAnsi="Arial" w:cs="Arial"/>
          <w:lang w:eastAsia="en-ZA"/>
        </w:rPr>
        <w:t xml:space="preserve">Date have and maintain in force insurance coverage of no less than </w:t>
      </w:r>
      <w:r w:rsidR="00493637" w:rsidRPr="00D84D38">
        <w:rPr>
          <w:rFonts w:ascii="Arial" w:hAnsi="Arial" w:cs="Arial"/>
          <w:b/>
          <w:lang w:eastAsia="en-ZA"/>
        </w:rPr>
        <w:t xml:space="preserve">[TO BE ADDED] </w:t>
      </w:r>
      <w:r w:rsidRPr="00D84D38">
        <w:rPr>
          <w:rFonts w:ascii="Arial" w:hAnsi="Arial" w:cs="Arial"/>
          <w:b/>
          <w:lang w:eastAsia="en-ZA"/>
        </w:rPr>
        <w:t xml:space="preserve"> </w:t>
      </w:r>
      <w:r w:rsidRPr="00D84D38">
        <w:rPr>
          <w:rFonts w:ascii="Arial" w:hAnsi="Arial" w:cs="Arial"/>
          <w:lang w:eastAsia="en-ZA"/>
        </w:rPr>
        <w:t>rand to provide for any claims, losses, expenses, legal fees, costs or similar financial losses suffered by SARS from entrusting the provision of the Services to the Service Provider</w:t>
      </w:r>
      <w:r w:rsidRPr="00D84D38">
        <w:rPr>
          <w:rFonts w:ascii="Arial" w:hAnsi="Arial" w:cs="Arial"/>
          <w:lang w:val="en-ZA" w:eastAsia="en-ZA"/>
        </w:rPr>
        <w:t>.</w:t>
      </w:r>
      <w:bookmarkEnd w:id="272"/>
    </w:p>
    <w:p w:rsidR="00AA023B" w:rsidRPr="00D84D38" w:rsidRDefault="00AA023B" w:rsidP="00FB48AA">
      <w:pPr>
        <w:tabs>
          <w:tab w:val="left" w:pos="2100"/>
        </w:tabs>
        <w:spacing w:after="0" w:line="240" w:lineRule="auto"/>
        <w:jc w:val="both"/>
        <w:rPr>
          <w:rFonts w:ascii="Arial" w:hAnsi="Arial"/>
        </w:rPr>
      </w:pPr>
    </w:p>
    <w:p w:rsidR="003A682B" w:rsidRPr="00D84D38" w:rsidRDefault="00E2385E" w:rsidP="000C377A">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rPr>
        <w:t xml:space="preserve">The </w:t>
      </w:r>
      <w:r w:rsidRPr="00D84D38">
        <w:rPr>
          <w:rFonts w:ascii="Arial" w:hAnsi="Arial" w:cs="Arial"/>
          <w:lang w:eastAsia="en-ZA"/>
        </w:rPr>
        <w:t>foregoing insurance cover shall be primary and non-contributing with respect to any other insurance or self</w:t>
      </w:r>
      <w:r w:rsidRPr="00D84D38">
        <w:rPr>
          <w:rFonts w:ascii="Arial" w:hAnsi="Arial" w:cs="Arial"/>
          <w:lang w:val="en-ZA" w:eastAsia="en-ZA"/>
        </w:rPr>
        <w:t>-</w:t>
      </w:r>
      <w:r w:rsidRPr="00D84D38">
        <w:rPr>
          <w:rFonts w:ascii="Arial" w:hAnsi="Arial" w:cs="Arial"/>
          <w:lang w:eastAsia="en-ZA"/>
        </w:rPr>
        <w:t xml:space="preserve">insurance that may be maintained by SARS.  All coverage required by this </w:t>
      </w:r>
      <w:r w:rsidRPr="00D84D38">
        <w:rPr>
          <w:rFonts w:ascii="Arial" w:hAnsi="Arial" w:cs="Arial"/>
          <w:b/>
          <w:lang w:val="en-ZA" w:eastAsia="en-ZA"/>
        </w:rPr>
        <w:t xml:space="preserve">clause </w:t>
      </w:r>
      <w:r w:rsidR="00A73823" w:rsidRPr="00D84D38">
        <w:rPr>
          <w:rFonts w:ascii="Arial" w:hAnsi="Arial" w:cs="Arial"/>
          <w:b/>
          <w:lang w:val="en-ZA" w:eastAsia="en-ZA"/>
        </w:rPr>
        <w:fldChar w:fldCharType="begin"/>
      </w:r>
      <w:r w:rsidR="00A73823" w:rsidRPr="00D84D38">
        <w:rPr>
          <w:rFonts w:ascii="Arial" w:hAnsi="Arial" w:cs="Arial"/>
          <w:b/>
          <w:lang w:val="en-ZA" w:eastAsia="en-ZA"/>
        </w:rPr>
        <w:instrText xml:space="preserve"> REF _Ref436733085 \r \h </w:instrText>
      </w:r>
      <w:r w:rsidR="007A561E" w:rsidRPr="00D84D38">
        <w:rPr>
          <w:rFonts w:ascii="Arial" w:hAnsi="Arial" w:cs="Arial"/>
          <w:b/>
          <w:lang w:val="en-ZA" w:eastAsia="en-ZA"/>
        </w:rPr>
        <w:instrText xml:space="preserve"> \* MERGEFORMAT </w:instrText>
      </w:r>
      <w:r w:rsidR="00A73823" w:rsidRPr="00D84D38">
        <w:rPr>
          <w:rFonts w:ascii="Arial" w:hAnsi="Arial" w:cs="Arial"/>
          <w:b/>
          <w:lang w:val="en-ZA" w:eastAsia="en-ZA"/>
        </w:rPr>
      </w:r>
      <w:r w:rsidR="00A73823" w:rsidRPr="00D84D38">
        <w:rPr>
          <w:rFonts w:ascii="Arial" w:hAnsi="Arial" w:cs="Arial"/>
          <w:b/>
          <w:lang w:val="en-ZA" w:eastAsia="en-ZA"/>
        </w:rPr>
        <w:fldChar w:fldCharType="separate"/>
      </w:r>
      <w:r w:rsidR="00910EAB" w:rsidRPr="00D84D38">
        <w:rPr>
          <w:rFonts w:ascii="Arial" w:hAnsi="Arial" w:cs="Arial"/>
          <w:b/>
          <w:lang w:val="en-ZA" w:eastAsia="en-ZA"/>
        </w:rPr>
        <w:t>20.1</w:t>
      </w:r>
      <w:r w:rsidR="00A73823" w:rsidRPr="00D84D38">
        <w:rPr>
          <w:rFonts w:ascii="Arial" w:hAnsi="Arial" w:cs="Arial"/>
          <w:b/>
          <w:lang w:val="en-ZA" w:eastAsia="en-ZA"/>
        </w:rPr>
        <w:fldChar w:fldCharType="end"/>
      </w:r>
      <w:r w:rsidRPr="00D84D38">
        <w:rPr>
          <w:rFonts w:ascii="Arial" w:hAnsi="Arial" w:cs="Arial"/>
          <w:b/>
          <w:lang w:val="en-ZA" w:eastAsia="en-ZA"/>
        </w:rPr>
        <w:t xml:space="preserve"> </w:t>
      </w:r>
      <w:r w:rsidRPr="00D84D38">
        <w:rPr>
          <w:rFonts w:ascii="Arial" w:hAnsi="Arial" w:cs="Arial"/>
          <w:lang w:eastAsia="en-ZA"/>
        </w:rPr>
        <w:t xml:space="preserve">shall include a waiver of subrogation </w:t>
      </w:r>
      <w:r w:rsidR="002D2F0A" w:rsidRPr="00D84D38">
        <w:rPr>
          <w:rFonts w:ascii="Arial" w:hAnsi="Arial" w:cs="Arial"/>
          <w:lang w:val="en-ZA" w:eastAsia="en-ZA"/>
        </w:rPr>
        <w:t xml:space="preserve">in favour of SARS, </w:t>
      </w:r>
      <w:r w:rsidRPr="00D84D38">
        <w:rPr>
          <w:rFonts w:ascii="Arial" w:hAnsi="Arial" w:cs="Arial"/>
          <w:lang w:eastAsia="en-ZA"/>
        </w:rPr>
        <w:t>and a waiver of any insured-versus-insured exclusion regarding SARS. To the extent any coverage is written on a claims-made basis, it shall allow for reporting of claims for at least twelve (12) months after the termination of the Agreeme</w:t>
      </w:r>
      <w:r w:rsidR="00F81631" w:rsidRPr="00D84D38">
        <w:rPr>
          <w:rFonts w:ascii="Arial" w:hAnsi="Arial" w:cs="Arial"/>
          <w:lang w:eastAsia="en-ZA"/>
        </w:rPr>
        <w:t xml:space="preserve">nt for any reason whatsoever </w:t>
      </w:r>
    </w:p>
    <w:p w:rsidR="007A561E" w:rsidRPr="00D84D38" w:rsidRDefault="007A561E" w:rsidP="00FB48AA">
      <w:pPr>
        <w:tabs>
          <w:tab w:val="left" w:pos="2100"/>
        </w:tabs>
        <w:spacing w:after="0" w:line="240" w:lineRule="auto"/>
        <w:jc w:val="both"/>
        <w:rPr>
          <w:rFonts w:ascii="Arial" w:hAnsi="Arial" w:cs="Arial"/>
          <w:b/>
          <w:bCs/>
          <w:kern w:val="32"/>
        </w:rPr>
      </w:pPr>
    </w:p>
    <w:p w:rsidR="00E2385E" w:rsidRPr="00D84D38" w:rsidRDefault="00E2385E" w:rsidP="00E2385E">
      <w:pPr>
        <w:widowControl w:val="0"/>
        <w:numPr>
          <w:ilvl w:val="1"/>
          <w:numId w:val="9"/>
        </w:numPr>
        <w:tabs>
          <w:tab w:val="left" w:pos="1418"/>
        </w:tabs>
        <w:spacing w:after="0" w:line="360" w:lineRule="auto"/>
        <w:ind w:left="1418" w:right="641" w:hanging="992"/>
        <w:jc w:val="both"/>
        <w:rPr>
          <w:rFonts w:ascii="Arial" w:hAnsi="Arial" w:cs="Arial"/>
          <w:b/>
          <w:bCs/>
          <w:kern w:val="32"/>
        </w:rPr>
      </w:pPr>
      <w:r w:rsidRPr="00D84D38">
        <w:rPr>
          <w:rFonts w:ascii="Arial" w:hAnsi="Arial" w:cs="Arial"/>
          <w:lang w:eastAsia="en-ZA"/>
        </w:rPr>
        <w:t xml:space="preserve">  </w:t>
      </w:r>
      <w:r w:rsidRPr="00D84D38">
        <w:rPr>
          <w:rFonts w:ascii="Arial" w:eastAsia="Times New Roman" w:hAnsi="Arial" w:cs="Arial"/>
          <w:b/>
          <w:lang w:eastAsia="en-ZA"/>
        </w:rPr>
        <w:t>Third Party Liability</w:t>
      </w:r>
    </w:p>
    <w:p w:rsidR="00E2385E" w:rsidRPr="00D84D38" w:rsidRDefault="00E2385E" w:rsidP="00FB48AA">
      <w:pPr>
        <w:tabs>
          <w:tab w:val="left" w:pos="2100"/>
        </w:tabs>
        <w:spacing w:after="0" w:line="240" w:lineRule="auto"/>
        <w:jc w:val="both"/>
        <w:rPr>
          <w:rFonts w:ascii="Arial" w:hAnsi="Arial" w:cs="Arial"/>
          <w:bCs/>
          <w:kern w:val="32"/>
        </w:rPr>
      </w:pPr>
    </w:p>
    <w:p w:rsidR="005565F9" w:rsidRPr="00D84D38" w:rsidRDefault="005565F9" w:rsidP="00A73823">
      <w:pPr>
        <w:pStyle w:val="ListParagraph"/>
        <w:widowControl w:val="0"/>
        <w:numPr>
          <w:ilvl w:val="2"/>
          <w:numId w:val="9"/>
        </w:numPr>
        <w:tabs>
          <w:tab w:val="left" w:pos="1276"/>
        </w:tabs>
        <w:spacing w:line="360" w:lineRule="auto"/>
        <w:ind w:right="621" w:hanging="1004"/>
        <w:jc w:val="both"/>
        <w:rPr>
          <w:rFonts w:ascii="Arial" w:hAnsi="Arial" w:cs="Arial"/>
          <w:bCs/>
          <w:kern w:val="32"/>
        </w:rPr>
      </w:pPr>
      <w:r w:rsidRPr="00D84D38">
        <w:rPr>
          <w:rFonts w:ascii="Arial" w:hAnsi="Arial" w:cs="Arial"/>
          <w:lang w:eastAsia="en-ZA"/>
        </w:rPr>
        <w:t xml:space="preserve">The Service Provider shall on or before the Effective Date and for the duration of this Agreement, have and maintain in force </w:t>
      </w:r>
      <w:r w:rsidRPr="00D84D38">
        <w:rPr>
          <w:rFonts w:ascii="Arial" w:hAnsi="Arial" w:cs="Arial"/>
          <w:bCs/>
          <w:kern w:val="32"/>
        </w:rPr>
        <w:t>third party liability insurance cover of</w:t>
      </w:r>
      <w:r w:rsidR="00A73823" w:rsidRPr="00D84D38">
        <w:rPr>
          <w:rFonts w:ascii="Arial" w:hAnsi="Arial" w:cs="Arial"/>
          <w:bCs/>
          <w:kern w:val="32"/>
          <w:lang w:val="en-ZA"/>
        </w:rPr>
        <w:t xml:space="preserve"> </w:t>
      </w:r>
      <w:r w:rsidR="002A766E" w:rsidRPr="00D84D38">
        <w:rPr>
          <w:rFonts w:ascii="Arial" w:hAnsi="Arial" w:cs="Arial"/>
          <w:bCs/>
          <w:kern w:val="32"/>
          <w:lang w:val="en-ZA"/>
        </w:rPr>
        <w:t>not less than</w:t>
      </w:r>
      <w:r w:rsidR="00AA023B" w:rsidRPr="00D84D38">
        <w:rPr>
          <w:rFonts w:ascii="Arial" w:hAnsi="Arial" w:cs="Arial"/>
          <w:bCs/>
          <w:kern w:val="32"/>
          <w:lang w:val="en-ZA"/>
        </w:rPr>
        <w:t xml:space="preserve"> </w:t>
      </w:r>
      <w:r w:rsidR="00493637" w:rsidRPr="00D84D38">
        <w:rPr>
          <w:rFonts w:ascii="Arial" w:hAnsi="Arial" w:cs="Arial"/>
          <w:b/>
          <w:lang w:eastAsia="en-ZA"/>
        </w:rPr>
        <w:t xml:space="preserve">[TO BE ADDED] </w:t>
      </w:r>
      <w:r w:rsidRPr="00D84D38">
        <w:rPr>
          <w:rFonts w:ascii="Arial" w:hAnsi="Arial" w:cs="Arial"/>
          <w:b/>
          <w:bCs/>
          <w:kern w:val="32"/>
        </w:rPr>
        <w:t xml:space="preserve"> </w:t>
      </w:r>
      <w:r w:rsidRPr="00D84D38">
        <w:rPr>
          <w:rFonts w:ascii="Arial" w:hAnsi="Arial" w:cs="Arial"/>
          <w:bCs/>
          <w:kern w:val="32"/>
        </w:rPr>
        <w:t xml:space="preserve">against all actions, suits, claims or other expenses arising in connection with damages or loss (including death) suffered by third party as a result of negligence </w:t>
      </w:r>
      <w:r w:rsidR="003A682B" w:rsidRPr="00D84D38">
        <w:rPr>
          <w:rFonts w:ascii="Arial" w:hAnsi="Arial" w:cs="Arial"/>
          <w:bCs/>
          <w:kern w:val="32"/>
          <w:lang w:val="en-ZA"/>
        </w:rPr>
        <w:t xml:space="preserve">or related causes </w:t>
      </w:r>
      <w:r w:rsidRPr="00D84D38">
        <w:rPr>
          <w:rFonts w:ascii="Arial" w:hAnsi="Arial" w:cs="Arial"/>
          <w:bCs/>
          <w:kern w:val="32"/>
        </w:rPr>
        <w:t>on the part of the Service Provider or</w:t>
      </w:r>
      <w:r w:rsidR="002A766E" w:rsidRPr="00D84D38">
        <w:rPr>
          <w:rFonts w:ascii="Arial" w:hAnsi="Arial" w:cs="Arial"/>
          <w:bCs/>
          <w:kern w:val="32"/>
          <w:lang w:val="en-ZA"/>
        </w:rPr>
        <w:t xml:space="preserve"> the Service Provider’s </w:t>
      </w:r>
      <w:bookmarkEnd w:id="269"/>
      <w:bookmarkEnd w:id="270"/>
      <w:r w:rsidR="00A73823" w:rsidRPr="00D84D38">
        <w:rPr>
          <w:rFonts w:ascii="Arial" w:hAnsi="Arial" w:cs="Arial"/>
          <w:bCs/>
          <w:kern w:val="32"/>
        </w:rPr>
        <w:t xml:space="preserve">Personnel. </w:t>
      </w:r>
    </w:p>
    <w:p w:rsidR="00682F89" w:rsidRPr="00D84D38" w:rsidRDefault="00682F89" w:rsidP="00FB48AA">
      <w:pPr>
        <w:tabs>
          <w:tab w:val="left" w:pos="2100"/>
        </w:tabs>
        <w:spacing w:after="0" w:line="240" w:lineRule="auto"/>
        <w:jc w:val="both"/>
        <w:rPr>
          <w:rFonts w:ascii="Arial" w:eastAsia="Times New Roman" w:hAnsi="Arial" w:cs="Arial"/>
          <w:bCs/>
          <w:kern w:val="32"/>
        </w:rPr>
      </w:pPr>
      <w:bookmarkStart w:id="273" w:name="_Ref390874531"/>
    </w:p>
    <w:bookmarkEnd w:id="273"/>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rsidR="00BA2B31" w:rsidRPr="00D84D38" w:rsidRDefault="00BA2B31" w:rsidP="00FB48AA">
      <w:pPr>
        <w:tabs>
          <w:tab w:val="left" w:pos="210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The Service Provider shall provide SARS at least thirty (30) days’ notice prior to any material modification of the </w:t>
      </w:r>
      <w:r w:rsidR="00D10678" w:rsidRPr="00D84D38">
        <w:rPr>
          <w:rFonts w:ascii="Arial" w:eastAsia="Times New Roman" w:hAnsi="Arial" w:cs="Arial"/>
          <w:lang w:eastAsia="en-ZA"/>
        </w:rPr>
        <w:t xml:space="preserve">insurance </w:t>
      </w:r>
      <w:r w:rsidRPr="00D84D38">
        <w:rPr>
          <w:rFonts w:ascii="Arial" w:eastAsia="Times New Roman" w:hAnsi="Arial" w:cs="Arial"/>
          <w:lang w:eastAsia="en-ZA"/>
        </w:rPr>
        <w:t>policies.</w:t>
      </w:r>
    </w:p>
    <w:p w:rsidR="008A7A60" w:rsidRPr="00D84D38" w:rsidRDefault="008A7A60" w:rsidP="00FB48AA">
      <w:pPr>
        <w:tabs>
          <w:tab w:val="left" w:pos="210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In the case of loss or damage or other event that requires notice or other action under the terms of any insurance coverage set out in </w:t>
      </w:r>
      <w:r w:rsidR="00E2385E" w:rsidRPr="00D84D38">
        <w:rPr>
          <w:rFonts w:ascii="Arial" w:eastAsia="Times New Roman" w:hAnsi="Arial" w:cs="Arial"/>
          <w:lang w:eastAsia="en-ZA"/>
        </w:rPr>
        <w:t xml:space="preserve">this </w:t>
      </w:r>
      <w:r w:rsidRPr="00D84D38">
        <w:rPr>
          <w:rFonts w:ascii="Arial" w:eastAsia="Times New Roman" w:hAnsi="Arial" w:cs="Arial"/>
          <w:b/>
          <w:lang w:eastAsia="en-ZA"/>
        </w:rPr>
        <w:t>clause</w:t>
      </w:r>
      <w:r w:rsidR="00A73823" w:rsidRPr="00D84D38">
        <w:rPr>
          <w:rFonts w:ascii="Arial" w:eastAsia="Times New Roman" w:hAnsi="Arial" w:cs="Arial"/>
          <w:b/>
          <w:lang w:eastAsia="en-ZA"/>
        </w:rPr>
        <w:t xml:space="preserve"> </w:t>
      </w:r>
      <w:r w:rsidR="00A73823" w:rsidRPr="00D84D38">
        <w:rPr>
          <w:rFonts w:ascii="Arial" w:eastAsia="Times New Roman" w:hAnsi="Arial" w:cs="Arial"/>
          <w:b/>
          <w:lang w:eastAsia="en-ZA"/>
        </w:rPr>
        <w:fldChar w:fldCharType="begin"/>
      </w:r>
      <w:r w:rsidR="00A73823" w:rsidRPr="00D84D38">
        <w:rPr>
          <w:rFonts w:ascii="Arial" w:eastAsia="Times New Roman" w:hAnsi="Arial" w:cs="Arial"/>
          <w:b/>
          <w:lang w:eastAsia="en-ZA"/>
        </w:rPr>
        <w:instrText xml:space="preserve"> REF _Ref436733214 \r \h </w:instrText>
      </w:r>
      <w:r w:rsidR="007A561E" w:rsidRPr="00D84D38">
        <w:rPr>
          <w:rFonts w:ascii="Arial" w:eastAsia="Times New Roman" w:hAnsi="Arial" w:cs="Arial"/>
          <w:b/>
          <w:lang w:eastAsia="en-ZA"/>
        </w:rPr>
        <w:instrText xml:space="preserve"> \* MERGEFORMAT </w:instrText>
      </w:r>
      <w:r w:rsidR="00A73823" w:rsidRPr="00D84D38">
        <w:rPr>
          <w:rFonts w:ascii="Arial" w:eastAsia="Times New Roman" w:hAnsi="Arial" w:cs="Arial"/>
          <w:b/>
          <w:lang w:eastAsia="en-ZA"/>
        </w:rPr>
      </w:r>
      <w:r w:rsidR="00A73823" w:rsidRPr="00D84D38">
        <w:rPr>
          <w:rFonts w:ascii="Arial" w:eastAsia="Times New Roman" w:hAnsi="Arial" w:cs="Arial"/>
          <w:b/>
          <w:lang w:eastAsia="en-ZA"/>
        </w:rPr>
        <w:fldChar w:fldCharType="separate"/>
      </w:r>
      <w:r w:rsidR="00910EAB" w:rsidRPr="00D84D38">
        <w:rPr>
          <w:rFonts w:ascii="Arial" w:eastAsia="Times New Roman" w:hAnsi="Arial" w:cs="Arial"/>
          <w:b/>
          <w:lang w:eastAsia="en-ZA"/>
        </w:rPr>
        <w:t>20</w:t>
      </w:r>
      <w:r w:rsidR="00A73823" w:rsidRPr="00D84D38">
        <w:rPr>
          <w:rFonts w:ascii="Arial" w:eastAsia="Times New Roman" w:hAnsi="Arial" w:cs="Arial"/>
          <w:b/>
          <w:lang w:eastAsia="en-ZA"/>
        </w:rPr>
        <w:fldChar w:fldCharType="end"/>
      </w:r>
      <w:r w:rsidR="00E2385E" w:rsidRPr="00D84D38">
        <w:rPr>
          <w:rFonts w:ascii="Arial" w:eastAsia="Times New Roman" w:hAnsi="Arial" w:cs="Arial"/>
          <w:b/>
          <w:lang w:eastAsia="en-ZA"/>
        </w:rPr>
        <w:t xml:space="preserve"> </w:t>
      </w:r>
      <w:r w:rsidRPr="00D84D38">
        <w:rPr>
          <w:rFonts w:ascii="Arial" w:eastAsia="Times New Roman" w:hAnsi="Arial" w:cs="Arial"/>
          <w:lang w:eastAsia="en-ZA"/>
        </w:rPr>
        <w:t xml:space="preserve"> the Service Provider shall be solely responsible to take such action. The Service Provider shall provide SARS with contemporaneous notice and with such other information as SARS may request regarding the event.</w:t>
      </w:r>
    </w:p>
    <w:p w:rsidR="00AA023B" w:rsidRPr="00D84D38" w:rsidRDefault="00FB48AA" w:rsidP="00FB48AA">
      <w:pPr>
        <w:tabs>
          <w:tab w:val="left" w:pos="1418"/>
        </w:tabs>
        <w:spacing w:after="0" w:line="240" w:lineRule="auto"/>
        <w:jc w:val="both"/>
        <w:rPr>
          <w:rFonts w:ascii="Arial" w:eastAsia="Times New Roman" w:hAnsi="Arial" w:cs="Arial"/>
          <w:lang w:eastAsia="en-ZA"/>
        </w:rPr>
      </w:pPr>
      <w:r w:rsidRPr="00D84D38">
        <w:rPr>
          <w:rFonts w:ascii="Arial" w:hAnsi="Arial" w:cs="Arial"/>
          <w:lang w:eastAsia="en-ZA"/>
        </w:rPr>
        <w:tab/>
      </w:r>
    </w:p>
    <w:p w:rsidR="00682F89" w:rsidRPr="00D84D38" w:rsidRDefault="005565F9" w:rsidP="00D84D38">
      <w:pPr>
        <w:pStyle w:val="Heading3"/>
      </w:pPr>
      <w:bookmarkStart w:id="274" w:name="_Toc390933297"/>
      <w:r w:rsidRPr="00D84D38">
        <w:t>INDEMNITY BY THE SERVICE PROVIDER</w:t>
      </w:r>
      <w:bookmarkEnd w:id="274"/>
      <w:r w:rsidR="00BD41D5" w:rsidRPr="00D84D38">
        <w:fldChar w:fldCharType="begin"/>
      </w:r>
      <w:r w:rsidR="00BD41D5" w:rsidRPr="00D84D38">
        <w:instrText xml:space="preserve"> TC "</w:instrText>
      </w:r>
      <w:bookmarkStart w:id="275" w:name="_Toc433890447"/>
      <w:r w:rsidR="00BD41D5" w:rsidRPr="00D84D38">
        <w:instrText>19.  INDEMNITY BY THE SERVICE PROVIDER</w:instrText>
      </w:r>
      <w:bookmarkEnd w:id="275"/>
      <w:r w:rsidR="00BD41D5" w:rsidRPr="00D84D38">
        <w:instrText xml:space="preserve">" \f C \l "1" </w:instrText>
      </w:r>
      <w:r w:rsidR="00BD41D5" w:rsidRPr="00D84D38">
        <w:fldChar w:fldCharType="end"/>
      </w:r>
    </w:p>
    <w:p w:rsidR="00C7073C" w:rsidRPr="00D84D38" w:rsidRDefault="00C7073C" w:rsidP="00FB48AA">
      <w:pPr>
        <w:tabs>
          <w:tab w:val="left" w:pos="1418"/>
        </w:tabs>
        <w:spacing w:after="0" w:line="240" w:lineRule="auto"/>
        <w:jc w:val="both"/>
        <w:rPr>
          <w:rFonts w:ascii="Arial" w:eastAsia="Times New Roman" w:hAnsi="Arial" w:cs="Arial"/>
          <w:lang w:eastAsia="en-ZA"/>
        </w:rPr>
      </w:pPr>
    </w:p>
    <w:p w:rsidR="005565F9" w:rsidRPr="00D84D38" w:rsidRDefault="00AD4EDB"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w:t>
      </w:r>
      <w:r w:rsidR="005565F9" w:rsidRPr="00D84D38">
        <w:rPr>
          <w:rFonts w:ascii="Arial" w:eastAsia="Times New Roman" w:hAnsi="Arial" w:cs="Arial"/>
          <w:lang w:eastAsia="en-ZA"/>
        </w:rPr>
        <w:t>he Service Provider hereby indemnifies, holds harmless and agrees to defend SARS and its officers, employees, agents, successors and assigns, against all claims or losses arising from or in connection with, any of the following</w:t>
      </w:r>
      <w:r w:rsidR="00925F93" w:rsidRPr="00D84D38">
        <w:rPr>
          <w:rFonts w:ascii="Arial" w:eastAsia="Times New Roman" w:hAnsi="Arial" w:cs="Arial"/>
          <w:lang w:eastAsia="en-ZA"/>
        </w:rPr>
        <w:t xml:space="preserve"> </w:t>
      </w:r>
      <w:r w:rsidR="008364D2" w:rsidRPr="00D84D38">
        <w:rPr>
          <w:rFonts w:ascii="Arial" w:eastAsia="Times New Roman" w:hAnsi="Arial" w:cs="Arial"/>
          <w:lang w:eastAsia="en-ZA"/>
        </w:rPr>
        <w:t>-</w:t>
      </w:r>
    </w:p>
    <w:p w:rsidR="00E6767B" w:rsidRPr="00D84D38" w:rsidRDefault="00E6767B" w:rsidP="00FB48AA">
      <w:pPr>
        <w:tabs>
          <w:tab w:val="left" w:pos="1418"/>
        </w:tabs>
        <w:spacing w:after="0" w:line="240" w:lineRule="auto"/>
        <w:jc w:val="both"/>
        <w:rPr>
          <w:rFonts w:ascii="Arial" w:eastAsia="Times New Roman" w:hAnsi="Arial" w:cs="Arial"/>
          <w:lang w:eastAsia="en-ZA"/>
        </w:rPr>
      </w:pPr>
    </w:p>
    <w:p w:rsidR="005565F9" w:rsidRPr="00D84D38" w:rsidRDefault="005565F9"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Third party claims attributable to any breach of the provisions of this Agreement by the Service Provider;</w:t>
      </w:r>
    </w:p>
    <w:p w:rsidR="00FB48AA" w:rsidRPr="00D84D38" w:rsidRDefault="00FB48AA" w:rsidP="00FB48AA">
      <w:pPr>
        <w:tabs>
          <w:tab w:val="left" w:pos="1418"/>
        </w:tabs>
        <w:spacing w:after="0" w:line="240" w:lineRule="auto"/>
        <w:jc w:val="both"/>
        <w:rPr>
          <w:rFonts w:ascii="Arial" w:hAnsi="Arial" w:cs="Arial"/>
          <w:lang w:val="x-none" w:eastAsia="en-ZA"/>
        </w:rPr>
      </w:pPr>
    </w:p>
    <w:p w:rsidR="005565F9" w:rsidRPr="00D84D38" w:rsidRDefault="005565F9"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Third party claims attributable to theft, fraud or other unlawful activity or any negligent, wilful or fraudulent conduct by the Service Provider or the Service Provider’s Personnel and claims attributable to errors and/or omissions</w:t>
      </w:r>
      <w:r w:rsidR="0038223B" w:rsidRPr="00D84D38">
        <w:rPr>
          <w:rFonts w:ascii="Arial" w:hAnsi="Arial" w:cs="Arial"/>
          <w:lang w:val="en-ZA" w:eastAsia="en-ZA"/>
        </w:rPr>
        <w:t xml:space="preserve"> of the Service Provider or the </w:t>
      </w:r>
      <w:r w:rsidR="006E5C3E" w:rsidRPr="00D84D38">
        <w:rPr>
          <w:rFonts w:ascii="Arial" w:hAnsi="Arial" w:cs="Arial"/>
          <w:lang w:val="en-ZA" w:eastAsia="en-ZA"/>
        </w:rPr>
        <w:t>Service</w:t>
      </w:r>
      <w:r w:rsidR="0038223B" w:rsidRPr="00D84D38">
        <w:rPr>
          <w:rFonts w:ascii="Arial" w:hAnsi="Arial" w:cs="Arial"/>
          <w:lang w:val="en-ZA" w:eastAsia="en-ZA"/>
        </w:rPr>
        <w:t xml:space="preserve"> Provider’s Personnel</w:t>
      </w:r>
      <w:r w:rsidRPr="00D84D38">
        <w:rPr>
          <w:rFonts w:ascii="Arial" w:hAnsi="Arial" w:cs="Arial"/>
          <w:lang w:eastAsia="en-ZA"/>
        </w:rPr>
        <w:t>;</w:t>
      </w:r>
    </w:p>
    <w:p w:rsidR="005565F9" w:rsidRPr="00D84D38" w:rsidRDefault="005565F9" w:rsidP="00FB48AA">
      <w:pPr>
        <w:tabs>
          <w:tab w:val="left" w:pos="1418"/>
        </w:tabs>
        <w:spacing w:after="0" w:line="240" w:lineRule="auto"/>
        <w:jc w:val="both"/>
        <w:rPr>
          <w:rFonts w:ascii="Arial" w:eastAsia="Times New Roman" w:hAnsi="Arial" w:cs="Arial"/>
          <w:lang w:eastAsia="en-ZA"/>
        </w:rPr>
      </w:pPr>
    </w:p>
    <w:p w:rsidR="005565F9" w:rsidRPr="00D84D38" w:rsidRDefault="005565F9"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Third party claims arising from or related to the death or bodily injury of any agent, employee, customer, business invitee, business visitor or other person caused by the delictual conduct of the Service Provider or the Service Provider’s Personnel;</w:t>
      </w:r>
      <w:r w:rsidR="0010330D" w:rsidRPr="00D84D38">
        <w:rPr>
          <w:rFonts w:ascii="Arial" w:hAnsi="Arial" w:cs="Arial"/>
          <w:lang w:eastAsia="en-ZA"/>
        </w:rPr>
        <w:t xml:space="preserve"> or</w:t>
      </w:r>
    </w:p>
    <w:p w:rsidR="0075263C" w:rsidRPr="00D84D38" w:rsidRDefault="0075263C" w:rsidP="00FB48AA">
      <w:pPr>
        <w:tabs>
          <w:tab w:val="left" w:pos="1418"/>
        </w:tabs>
        <w:spacing w:after="0" w:line="240" w:lineRule="auto"/>
        <w:jc w:val="both"/>
        <w:rPr>
          <w:rFonts w:ascii="Arial" w:eastAsia="Times New Roman" w:hAnsi="Arial" w:cs="Arial"/>
          <w:lang w:eastAsia="en-ZA"/>
        </w:rPr>
      </w:pPr>
    </w:p>
    <w:p w:rsidR="000F2CA3" w:rsidRPr="00D84D38" w:rsidRDefault="005565F9" w:rsidP="000F2CA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Claims arising from damage to </w:t>
      </w:r>
      <w:r w:rsidR="0038223B" w:rsidRPr="00D84D38">
        <w:rPr>
          <w:rFonts w:ascii="Arial" w:hAnsi="Arial" w:cs="Arial"/>
          <w:lang w:val="en-ZA" w:eastAsia="en-ZA"/>
        </w:rPr>
        <w:t xml:space="preserve">any site or </w:t>
      </w:r>
      <w:r w:rsidRPr="00D84D38">
        <w:rPr>
          <w:rFonts w:ascii="Arial" w:hAnsi="Arial" w:cs="Arial"/>
          <w:lang w:eastAsia="en-ZA"/>
        </w:rPr>
        <w:t>property owned or leased by SARS or belonging to a third party caused by the acts or omissions of the Service Provider or the Service Provider’s Personnel</w:t>
      </w:r>
      <w:r w:rsidR="0010330D" w:rsidRPr="00D84D38">
        <w:rPr>
          <w:rFonts w:ascii="Arial" w:hAnsi="Arial" w:cs="Arial"/>
          <w:lang w:eastAsia="en-ZA"/>
        </w:rPr>
        <w:t>.</w:t>
      </w:r>
    </w:p>
    <w:p w:rsidR="00157CFD" w:rsidRPr="00D84D38" w:rsidRDefault="00157CFD" w:rsidP="00FB48AA">
      <w:pPr>
        <w:tabs>
          <w:tab w:val="left" w:pos="1418"/>
        </w:tabs>
        <w:spacing w:after="0" w:line="240" w:lineRule="auto"/>
        <w:jc w:val="both"/>
      </w:pPr>
      <w:bookmarkStart w:id="276" w:name="_Toc390854694"/>
      <w:bookmarkStart w:id="277" w:name="_Toc390855601"/>
      <w:bookmarkStart w:id="278" w:name="_Ref383977446"/>
      <w:bookmarkStart w:id="279" w:name="_Toc390933298"/>
      <w:bookmarkStart w:id="280" w:name="_Ref399150887"/>
      <w:bookmarkEnd w:id="276"/>
      <w:bookmarkEnd w:id="277"/>
    </w:p>
    <w:p w:rsidR="00682F89" w:rsidRPr="00D84D38" w:rsidRDefault="005A2C1D" w:rsidP="00D84D38">
      <w:pPr>
        <w:pStyle w:val="Heading3"/>
      </w:pPr>
      <w:r w:rsidRPr="00D84D38">
        <w:t>BREACH</w:t>
      </w:r>
      <w:bookmarkEnd w:id="278"/>
      <w:bookmarkEnd w:id="279"/>
      <w:bookmarkEnd w:id="280"/>
      <w:r w:rsidR="00BD41D5" w:rsidRPr="00D84D38">
        <w:fldChar w:fldCharType="begin"/>
      </w:r>
      <w:r w:rsidR="00BD41D5" w:rsidRPr="00D84D38">
        <w:instrText xml:space="preserve"> TC "</w:instrText>
      </w:r>
      <w:bookmarkStart w:id="281" w:name="_Toc433890448"/>
      <w:r w:rsidR="00BD41D5" w:rsidRPr="00D84D38">
        <w:instrText>20.  BREACH</w:instrText>
      </w:r>
      <w:bookmarkEnd w:id="281"/>
      <w:r w:rsidR="00BD41D5" w:rsidRPr="00D84D38">
        <w:instrText xml:space="preserve">" \f C \l "1" </w:instrText>
      </w:r>
      <w:r w:rsidR="00BD41D5" w:rsidRPr="00D84D38">
        <w:fldChar w:fldCharType="end"/>
      </w:r>
    </w:p>
    <w:p w:rsidR="00C7073C" w:rsidRPr="00D84D38" w:rsidRDefault="00C7073C" w:rsidP="00FB48AA">
      <w:pPr>
        <w:tabs>
          <w:tab w:val="left" w:pos="1418"/>
        </w:tabs>
        <w:spacing w:after="0" w:line="240" w:lineRule="auto"/>
        <w:jc w:val="both"/>
        <w:rPr>
          <w:rFonts w:ascii="Arial" w:eastAsia="Times New Roman" w:hAnsi="Arial" w:cs="Arial"/>
          <w:lang w:eastAsia="en-ZA"/>
        </w:rPr>
      </w:pPr>
    </w:p>
    <w:p w:rsidR="00BA2B31" w:rsidRPr="00D84D38" w:rsidRDefault="005A2C1D" w:rsidP="00F73FC6">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If a Party (the “Defaulting Party”) is in default or breach of any obligation which arises in terms of th</w:t>
      </w:r>
      <w:r w:rsidR="00986BBD" w:rsidRPr="00D84D38">
        <w:rPr>
          <w:rFonts w:ascii="Arial" w:eastAsia="Times New Roman" w:hAnsi="Arial" w:cs="Arial"/>
          <w:lang w:eastAsia="en-ZA"/>
        </w:rPr>
        <w:t>is</w:t>
      </w:r>
      <w:r w:rsidRPr="00D84D38">
        <w:rPr>
          <w:rFonts w:ascii="Arial" w:eastAsia="Times New Roman" w:hAnsi="Arial" w:cs="Arial"/>
          <w:lang w:eastAsia="en-ZA"/>
        </w:rPr>
        <w:t xml:space="preserve"> Agreement and that Defaulting Party fails to remedy such default or breach within </w:t>
      </w:r>
      <w:r w:rsidR="004E2788" w:rsidRPr="00D84D38">
        <w:rPr>
          <w:rFonts w:ascii="Arial" w:eastAsia="Times New Roman" w:hAnsi="Arial" w:cs="Arial"/>
          <w:lang w:eastAsia="en-ZA"/>
        </w:rPr>
        <w:t xml:space="preserve">seven </w:t>
      </w:r>
      <w:r w:rsidRPr="00D84D38">
        <w:rPr>
          <w:rFonts w:ascii="Arial" w:eastAsia="Times New Roman" w:hAnsi="Arial" w:cs="Arial"/>
          <w:lang w:eastAsia="en-ZA"/>
        </w:rPr>
        <w:t>(</w:t>
      </w:r>
      <w:r w:rsidR="004E2788" w:rsidRPr="00D84D38">
        <w:rPr>
          <w:rFonts w:ascii="Arial" w:eastAsia="Times New Roman" w:hAnsi="Arial" w:cs="Arial"/>
          <w:lang w:eastAsia="en-ZA"/>
        </w:rPr>
        <w:t>7</w:t>
      </w:r>
      <w:r w:rsidRPr="00D84D38">
        <w:rPr>
          <w:rFonts w:ascii="Arial" w:eastAsia="Times New Roman" w:hAnsi="Arial" w:cs="Arial"/>
          <w:lang w:eastAsia="en-ZA"/>
        </w:rPr>
        <w:t xml:space="preserve">) Business </w:t>
      </w:r>
      <w:r w:rsidR="00784A18" w:rsidRPr="00D84D38">
        <w:rPr>
          <w:rFonts w:ascii="Arial" w:eastAsia="Times New Roman" w:hAnsi="Arial" w:cs="Arial"/>
          <w:lang w:eastAsia="en-ZA"/>
        </w:rPr>
        <w:t>D</w:t>
      </w:r>
      <w:r w:rsidRPr="00D84D38">
        <w:rPr>
          <w:rFonts w:ascii="Arial" w:eastAsia="Times New Roman" w:hAnsi="Arial" w:cs="Arial"/>
          <w:lang w:eastAsia="en-ZA"/>
        </w:rPr>
        <w:t xml:space="preserve">ays after receipt of a </w:t>
      </w:r>
      <w:r w:rsidRPr="00D84D38">
        <w:rPr>
          <w:rFonts w:ascii="Arial" w:eastAsia="Times New Roman" w:hAnsi="Arial" w:cs="Arial"/>
          <w:lang w:eastAsia="en-ZA"/>
        </w:rPr>
        <w:lastRenderedPageBreak/>
        <w:t xml:space="preserve">written notice given by the other Party (the “Aggrieved Party”) calling upon the Defaulting Party to remedy such default or breach, then the Aggrieved Party may, without prejudice to any other rights which it may have in terms hereof or at </w:t>
      </w:r>
      <w:r w:rsidR="00784A18" w:rsidRPr="00D84D38">
        <w:rPr>
          <w:rFonts w:ascii="Arial" w:eastAsia="Times New Roman" w:hAnsi="Arial" w:cs="Arial"/>
          <w:lang w:eastAsia="en-ZA"/>
        </w:rPr>
        <w:t>l</w:t>
      </w:r>
      <w:r w:rsidRPr="00D84D38">
        <w:rPr>
          <w:rFonts w:ascii="Arial" w:eastAsia="Times New Roman" w:hAnsi="Arial" w:cs="Arial"/>
          <w:lang w:eastAsia="en-ZA"/>
        </w:rPr>
        <w:t>aw</w:t>
      </w:r>
      <w:r w:rsidR="008364D2" w:rsidRPr="00D84D38">
        <w:rPr>
          <w:rFonts w:ascii="Arial" w:eastAsia="Times New Roman" w:hAnsi="Arial" w:cs="Arial"/>
          <w:lang w:eastAsia="en-ZA"/>
        </w:rPr>
        <w:t>-</w:t>
      </w:r>
      <w:r w:rsidRPr="00D84D38">
        <w:rPr>
          <w:rFonts w:ascii="Arial" w:eastAsia="Times New Roman" w:hAnsi="Arial" w:cs="Arial"/>
          <w:lang w:eastAsia="en-ZA"/>
        </w:rPr>
        <w:tab/>
      </w:r>
    </w:p>
    <w:p w:rsidR="00B1620C" w:rsidRPr="00D84D38" w:rsidRDefault="00B1620C" w:rsidP="00FB48AA">
      <w:pPr>
        <w:tabs>
          <w:tab w:val="left" w:pos="1418"/>
        </w:tabs>
        <w:spacing w:after="0" w:line="240" w:lineRule="auto"/>
        <w:jc w:val="both"/>
        <w:rPr>
          <w:rFonts w:ascii="Arial" w:eastAsia="Times New Roman" w:hAnsi="Arial" w:cs="Arial"/>
          <w:lang w:eastAsia="en-ZA"/>
        </w:rPr>
      </w:pPr>
    </w:p>
    <w:p w:rsidR="00BA2B31" w:rsidRPr="00D84D38" w:rsidRDefault="005A2C1D" w:rsidP="00B1620C">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claim specific performance;</w:t>
      </w:r>
    </w:p>
    <w:p w:rsidR="00B1620C" w:rsidRPr="00D84D38" w:rsidRDefault="00B1620C" w:rsidP="00FB48AA">
      <w:pPr>
        <w:tabs>
          <w:tab w:val="left" w:pos="1418"/>
        </w:tabs>
        <w:spacing w:after="0" w:line="240" w:lineRule="auto"/>
        <w:jc w:val="both"/>
        <w:rPr>
          <w:rFonts w:ascii="Arial"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cancel this Agreement, such cancellation to be effective immediately on receipt by the Defaulting Party of a written notice to that effect; </w:t>
      </w:r>
      <w:r w:rsidR="00986BBD" w:rsidRPr="00D84D38">
        <w:rPr>
          <w:rFonts w:ascii="Arial" w:hAnsi="Arial" w:cs="Arial"/>
          <w:lang w:val="en-ZA" w:eastAsia="en-ZA"/>
        </w:rPr>
        <w:t>and</w:t>
      </w:r>
    </w:p>
    <w:p w:rsidR="006106A3" w:rsidRPr="00D84D38" w:rsidRDefault="006106A3" w:rsidP="00FB48AA">
      <w:pPr>
        <w:tabs>
          <w:tab w:val="left" w:pos="1418"/>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claim damages from the Defaulting Party. </w:t>
      </w:r>
    </w:p>
    <w:p w:rsidR="000C377A" w:rsidRPr="00D84D38" w:rsidRDefault="000C377A" w:rsidP="00FB48AA">
      <w:pPr>
        <w:tabs>
          <w:tab w:val="left" w:pos="1418"/>
        </w:tabs>
        <w:spacing w:after="0" w:line="240" w:lineRule="auto"/>
        <w:jc w:val="both"/>
        <w:rPr>
          <w:rFonts w:ascii="Arial" w:eastAsia="Times New Roman" w:hAnsi="Arial" w:cs="Arial"/>
          <w:lang w:eastAsia="en-ZA"/>
        </w:rPr>
      </w:pPr>
      <w:bookmarkStart w:id="282" w:name="_Ref356805900"/>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The Service Provider acknowledges that it is a material term of this Agreement that the Service Levels must be maintained throughout the duration of </w:t>
      </w:r>
      <w:r w:rsidR="007B50F4" w:rsidRPr="00D84D38">
        <w:rPr>
          <w:rFonts w:ascii="Arial" w:eastAsia="Times New Roman" w:hAnsi="Arial" w:cs="Arial"/>
          <w:lang w:eastAsia="en-ZA"/>
        </w:rPr>
        <w:t xml:space="preserve">this </w:t>
      </w:r>
      <w:r w:rsidR="0055133B" w:rsidRPr="00D84D38">
        <w:rPr>
          <w:rFonts w:ascii="Arial" w:eastAsia="Times New Roman" w:hAnsi="Arial" w:cs="Arial"/>
          <w:lang w:eastAsia="en-ZA"/>
        </w:rPr>
        <w:t>Agreement</w:t>
      </w:r>
      <w:r w:rsidRPr="00D84D38">
        <w:rPr>
          <w:rFonts w:ascii="Arial" w:eastAsia="Times New Roman" w:hAnsi="Arial" w:cs="Arial"/>
          <w:lang w:eastAsia="en-ZA"/>
        </w:rPr>
        <w:t xml:space="preserve">. The Parties agree that multiple </w:t>
      </w:r>
      <w:r w:rsidR="002405AD" w:rsidRPr="00D84D38">
        <w:rPr>
          <w:rFonts w:ascii="Arial" w:eastAsia="Times New Roman" w:hAnsi="Arial" w:cs="Arial"/>
          <w:lang w:eastAsia="en-ZA"/>
        </w:rPr>
        <w:t>Service Level Failures</w:t>
      </w:r>
      <w:r w:rsidRPr="00D84D38">
        <w:rPr>
          <w:rFonts w:ascii="Arial" w:eastAsia="Times New Roman" w:hAnsi="Arial" w:cs="Arial"/>
          <w:lang w:eastAsia="en-ZA"/>
        </w:rPr>
        <w:t xml:space="preserve"> will constitute sufficient proof of persistent non-compliance by the Service Provider </w:t>
      </w:r>
      <w:r w:rsidR="00784A18" w:rsidRPr="00D84D38">
        <w:rPr>
          <w:rFonts w:ascii="Arial" w:eastAsia="Times New Roman" w:hAnsi="Arial" w:cs="Arial"/>
          <w:lang w:eastAsia="en-ZA"/>
        </w:rPr>
        <w:t>of</w:t>
      </w:r>
      <w:r w:rsidRPr="00D84D38">
        <w:rPr>
          <w:rFonts w:ascii="Arial" w:eastAsia="Times New Roman" w:hAnsi="Arial" w:cs="Arial"/>
          <w:lang w:eastAsia="en-ZA"/>
        </w:rPr>
        <w:t xml:space="preserve"> SARS’s prescribed Service Levels and that such persistent non-compliance will constitute a material breach of this Agreement.</w:t>
      </w:r>
      <w:bookmarkEnd w:id="282"/>
    </w:p>
    <w:p w:rsidR="0075263C" w:rsidRPr="00D84D38" w:rsidRDefault="0075263C" w:rsidP="00FB48AA">
      <w:pPr>
        <w:tabs>
          <w:tab w:val="left" w:pos="1418"/>
        </w:tabs>
        <w:spacing w:after="0" w:line="240" w:lineRule="auto"/>
        <w:jc w:val="both"/>
        <w:rPr>
          <w:rFonts w:ascii="Arial" w:eastAsia="Times New Roman" w:hAnsi="Arial" w:cs="Arial"/>
          <w:lang w:eastAsia="en-ZA"/>
        </w:rPr>
      </w:pPr>
    </w:p>
    <w:p w:rsidR="00E23D00" w:rsidRPr="00D84D38" w:rsidRDefault="005A2C1D" w:rsidP="00520B7C">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remedies set out in this clause shall not be construed to be exhaustive of any other remedies available to the Parties.</w:t>
      </w:r>
    </w:p>
    <w:p w:rsidR="00AC6F83" w:rsidRPr="00D84D38" w:rsidRDefault="00AC6F83" w:rsidP="00FB48AA">
      <w:pPr>
        <w:tabs>
          <w:tab w:val="left" w:pos="1418"/>
        </w:tabs>
        <w:spacing w:after="0" w:line="240" w:lineRule="auto"/>
        <w:jc w:val="both"/>
        <w:rPr>
          <w:rFonts w:ascii="Arial" w:eastAsia="Times New Roman" w:hAnsi="Arial" w:cs="Arial"/>
          <w:lang w:eastAsia="en-ZA"/>
        </w:rPr>
      </w:pPr>
    </w:p>
    <w:p w:rsidR="00682F89" w:rsidRPr="00D84D38" w:rsidRDefault="005A2C1D" w:rsidP="00D84D38">
      <w:pPr>
        <w:pStyle w:val="Heading3"/>
      </w:pPr>
      <w:bookmarkStart w:id="283" w:name="_Toc390933299"/>
      <w:bookmarkStart w:id="284" w:name="_Ref433891844"/>
      <w:r w:rsidRPr="00D84D38">
        <w:t>TERMINATION</w:t>
      </w:r>
      <w:bookmarkEnd w:id="283"/>
      <w:bookmarkEnd w:id="284"/>
      <w:r w:rsidR="00BD41D5" w:rsidRPr="00D84D38">
        <w:fldChar w:fldCharType="begin"/>
      </w:r>
      <w:r w:rsidR="00BD41D5" w:rsidRPr="00D84D38">
        <w:instrText xml:space="preserve"> TC "</w:instrText>
      </w:r>
      <w:bookmarkStart w:id="285" w:name="_Toc433890449"/>
      <w:r w:rsidR="00BD41D5" w:rsidRPr="00D84D38">
        <w:instrText>21.  TERMINATION</w:instrText>
      </w:r>
      <w:bookmarkEnd w:id="285"/>
      <w:r w:rsidR="00BD41D5" w:rsidRPr="00D84D38">
        <w:instrText xml:space="preserve">" \f C \l "1" </w:instrText>
      </w:r>
      <w:r w:rsidR="00BD41D5" w:rsidRPr="00D84D38">
        <w:fldChar w:fldCharType="end"/>
      </w:r>
    </w:p>
    <w:p w:rsidR="00C7073C" w:rsidRPr="00D84D38" w:rsidRDefault="00C7073C" w:rsidP="00FB48AA">
      <w:pPr>
        <w:tabs>
          <w:tab w:val="left" w:pos="1418"/>
        </w:tabs>
        <w:spacing w:after="0" w:line="240" w:lineRule="auto"/>
        <w:jc w:val="both"/>
        <w:rPr>
          <w:rFonts w:ascii="Arial" w:eastAsia="Times New Roman" w:hAnsi="Arial" w:cs="Arial"/>
          <w:b/>
          <w:lang w:eastAsia="en-ZA"/>
        </w:rPr>
      </w:pPr>
    </w:p>
    <w:p w:rsidR="00497F3F"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b/>
          <w:lang w:eastAsia="en-ZA"/>
        </w:rPr>
      </w:pPr>
      <w:bookmarkStart w:id="286" w:name="_Ref434913826"/>
      <w:r w:rsidRPr="00D84D38">
        <w:rPr>
          <w:rFonts w:ascii="Arial" w:eastAsia="Times New Roman" w:hAnsi="Arial" w:cs="Arial"/>
          <w:b/>
          <w:lang w:eastAsia="en-ZA"/>
        </w:rPr>
        <w:t>Termination for cause by SARS</w:t>
      </w:r>
      <w:bookmarkEnd w:id="286"/>
    </w:p>
    <w:p w:rsidR="00364B7D" w:rsidRPr="00D84D38" w:rsidRDefault="00364B7D" w:rsidP="00FB48AA">
      <w:pPr>
        <w:tabs>
          <w:tab w:val="left" w:pos="1418"/>
        </w:tabs>
        <w:spacing w:after="0" w:line="240" w:lineRule="auto"/>
        <w:jc w:val="both"/>
        <w:rPr>
          <w:rFonts w:ascii="Arial" w:eastAsia="Times New Roman" w:hAnsi="Arial" w:cs="Arial"/>
          <w:lang w:eastAsia="en-ZA"/>
        </w:rPr>
      </w:pPr>
      <w:bookmarkStart w:id="287" w:name="_Ref350356058"/>
      <w:bookmarkStart w:id="288" w:name="_Ref97595823"/>
      <w:bookmarkStart w:id="289" w:name="_Ref390874933"/>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87"/>
      <w:bookmarkEnd w:id="288"/>
      <w:r w:rsidRPr="00D84D38">
        <w:rPr>
          <w:rFonts w:ascii="Arial" w:hAnsi="Arial" w:cs="Arial"/>
          <w:lang w:eastAsia="en-ZA"/>
        </w:rPr>
        <w:t xml:space="preserve"> fails to comply with the provisions in </w:t>
      </w:r>
      <w:r w:rsidR="00473F04" w:rsidRPr="00D84D38">
        <w:rPr>
          <w:rFonts w:ascii="Arial" w:hAnsi="Arial" w:cs="Arial"/>
          <w:b/>
          <w:lang w:val="en-ZA" w:eastAsia="en-ZA"/>
        </w:rPr>
        <w:t>c</w:t>
      </w:r>
      <w:r w:rsidRPr="00D84D38">
        <w:rPr>
          <w:rFonts w:ascii="Arial" w:hAnsi="Arial" w:cs="Arial"/>
          <w:b/>
          <w:lang w:eastAsia="en-ZA"/>
        </w:rPr>
        <w:t xml:space="preserve">lauses </w:t>
      </w:r>
      <w:r w:rsidR="006E5C3E" w:rsidRPr="00D84D38">
        <w:rPr>
          <w:b/>
        </w:rPr>
        <w:fldChar w:fldCharType="begin"/>
      </w:r>
      <w:r w:rsidR="006E5C3E" w:rsidRPr="00D84D38">
        <w:rPr>
          <w:rFonts w:ascii="Arial" w:hAnsi="Arial" w:cs="Arial"/>
          <w:b/>
          <w:lang w:eastAsia="en-ZA"/>
        </w:rPr>
        <w:instrText xml:space="preserve"> REF _Ref433891627 \r \h </w:instrText>
      </w:r>
      <w:r w:rsidR="007A561E" w:rsidRPr="00D84D38">
        <w:rPr>
          <w:b/>
        </w:rPr>
        <w:instrText xml:space="preserve"> \* MERGEFORMAT </w:instrText>
      </w:r>
      <w:r w:rsidR="006E5C3E" w:rsidRPr="00D84D38">
        <w:rPr>
          <w:b/>
        </w:rPr>
      </w:r>
      <w:r w:rsidR="006E5C3E" w:rsidRPr="00D84D38">
        <w:rPr>
          <w:b/>
        </w:rPr>
        <w:fldChar w:fldCharType="separate"/>
      </w:r>
      <w:r w:rsidR="00910EAB" w:rsidRPr="00D84D38">
        <w:rPr>
          <w:rFonts w:ascii="Arial" w:hAnsi="Arial" w:cs="Arial"/>
          <w:b/>
          <w:lang w:eastAsia="en-ZA"/>
        </w:rPr>
        <w:t>14</w:t>
      </w:r>
      <w:r w:rsidR="006E5C3E" w:rsidRPr="00D84D38">
        <w:rPr>
          <w:b/>
        </w:rPr>
        <w:fldChar w:fldCharType="end"/>
      </w:r>
      <w:r w:rsidRPr="00D84D38">
        <w:rPr>
          <w:rFonts w:ascii="Arial" w:hAnsi="Arial" w:cs="Arial"/>
          <w:lang w:eastAsia="en-ZA"/>
        </w:rPr>
        <w:t>,</w:t>
      </w:r>
      <w:r w:rsidRPr="00D84D38">
        <w:rPr>
          <w:rFonts w:ascii="Arial" w:hAnsi="Arial" w:cs="Arial"/>
          <w:b/>
          <w:lang w:eastAsia="en-ZA"/>
        </w:rPr>
        <w:t xml:space="preserve"> </w:t>
      </w:r>
      <w:r w:rsidR="00B77035" w:rsidRPr="00D84D38">
        <w:fldChar w:fldCharType="begin"/>
      </w:r>
      <w:r w:rsidR="00B77035" w:rsidRPr="00D84D38">
        <w:rPr>
          <w:rFonts w:ascii="Arial" w:hAnsi="Arial" w:cs="Arial"/>
          <w:b/>
          <w:lang w:eastAsia="en-ZA"/>
        </w:rPr>
        <w:instrText xml:space="preserve"> REF _Ref436747838 \r \h </w:instrText>
      </w:r>
      <w:r w:rsidR="007A561E" w:rsidRPr="00D84D38">
        <w:instrText xml:space="preserve"> \* MERGEFORMAT </w:instrText>
      </w:r>
      <w:r w:rsidR="00B77035" w:rsidRPr="00D84D38">
        <w:fldChar w:fldCharType="separate"/>
      </w:r>
      <w:r w:rsidR="00910EAB" w:rsidRPr="00D84D38">
        <w:rPr>
          <w:rFonts w:ascii="Arial" w:hAnsi="Arial" w:cs="Arial"/>
          <w:b/>
          <w:lang w:eastAsia="en-ZA"/>
        </w:rPr>
        <w:t>16</w:t>
      </w:r>
      <w:r w:rsidR="00B77035" w:rsidRPr="00D84D38">
        <w:fldChar w:fldCharType="end"/>
      </w:r>
      <w:r w:rsidR="00B77035" w:rsidRPr="00D84D38">
        <w:rPr>
          <w:lang w:val="en-ZA"/>
        </w:rPr>
        <w:t xml:space="preserve"> </w:t>
      </w:r>
      <w:r w:rsidRPr="00D84D38">
        <w:rPr>
          <w:rFonts w:ascii="Arial" w:hAnsi="Arial" w:cs="Arial"/>
          <w:lang w:eastAsia="en-ZA"/>
        </w:rPr>
        <w:t>a</w:t>
      </w:r>
      <w:r w:rsidRPr="00D84D38">
        <w:rPr>
          <w:rFonts w:ascii="Arial" w:hAnsi="Arial" w:cs="Arial"/>
          <w:b/>
          <w:lang w:eastAsia="en-ZA"/>
        </w:rPr>
        <w:t xml:space="preserve">nd </w:t>
      </w:r>
      <w:r w:rsidR="000470DE" w:rsidRPr="00D84D38">
        <w:rPr>
          <w:b/>
        </w:rPr>
        <w:fldChar w:fldCharType="begin"/>
      </w:r>
      <w:r w:rsidR="000470DE" w:rsidRPr="00D84D38">
        <w:rPr>
          <w:rFonts w:ascii="Arial" w:hAnsi="Arial" w:cs="Arial"/>
          <w:b/>
          <w:lang w:eastAsia="en-ZA"/>
        </w:rPr>
        <w:instrText xml:space="preserve"> REF _Ref390874717 \r \h </w:instrText>
      </w:r>
      <w:r w:rsidR="007A561E" w:rsidRPr="00D84D38">
        <w:rPr>
          <w:b/>
        </w:rPr>
        <w:instrText xml:space="preserve"> \* MERGEFORMAT </w:instrText>
      </w:r>
      <w:r w:rsidR="000470DE" w:rsidRPr="00D84D38">
        <w:rPr>
          <w:b/>
        </w:rPr>
      </w:r>
      <w:r w:rsidR="000470DE" w:rsidRPr="00D84D38">
        <w:rPr>
          <w:b/>
        </w:rPr>
        <w:fldChar w:fldCharType="separate"/>
      </w:r>
      <w:r w:rsidR="00910EAB" w:rsidRPr="00D84D38">
        <w:rPr>
          <w:rFonts w:ascii="Arial" w:hAnsi="Arial" w:cs="Arial"/>
          <w:b/>
          <w:lang w:eastAsia="en-ZA"/>
        </w:rPr>
        <w:t>28</w:t>
      </w:r>
      <w:r w:rsidR="000470DE" w:rsidRPr="00D84D38">
        <w:rPr>
          <w:b/>
        </w:rPr>
        <w:fldChar w:fldCharType="end"/>
      </w:r>
      <w:r w:rsidRPr="00D84D38">
        <w:rPr>
          <w:rFonts w:ascii="Arial" w:hAnsi="Arial" w:cs="Arial"/>
          <w:b/>
          <w:lang w:eastAsia="en-ZA"/>
        </w:rPr>
        <w:t xml:space="preserve"> </w:t>
      </w:r>
      <w:r w:rsidRPr="00D84D38">
        <w:rPr>
          <w:rFonts w:ascii="Arial" w:hAnsi="Arial" w:cs="Arial"/>
          <w:lang w:eastAsia="en-ZA"/>
        </w:rPr>
        <w:t>of this Agreement or commits an act of insolvency as defined in the Insolvency Act, 1936 (Act No. 24 of 1936) or is placed under provisional liquidation or under business rescue proceedings or is finally liquidated</w:t>
      </w:r>
      <w:r w:rsidR="008B74E0" w:rsidRPr="00D84D38">
        <w:rPr>
          <w:rFonts w:ascii="Arial" w:hAnsi="Arial" w:cs="Arial"/>
          <w:lang w:eastAsia="en-ZA"/>
        </w:rPr>
        <w:t>.  N</w:t>
      </w:r>
      <w:r w:rsidR="00353CBC" w:rsidRPr="00D84D38">
        <w:rPr>
          <w:rFonts w:ascii="Arial" w:hAnsi="Arial" w:cs="Arial"/>
          <w:lang w:eastAsia="en-ZA"/>
        </w:rPr>
        <w:t>otwithstanding the above</w:t>
      </w:r>
      <w:r w:rsidR="008B74E0" w:rsidRPr="00D84D38">
        <w:rPr>
          <w:rFonts w:ascii="Arial" w:hAnsi="Arial" w:cs="Arial"/>
          <w:lang w:eastAsia="en-ZA"/>
        </w:rPr>
        <w:t>,</w:t>
      </w:r>
      <w:r w:rsidR="00353CBC" w:rsidRPr="00D84D38">
        <w:rPr>
          <w:rFonts w:ascii="Arial" w:hAnsi="Arial" w:cs="Arial"/>
          <w:lang w:eastAsia="en-ZA"/>
        </w:rPr>
        <w:t xml:space="preserve"> SARS may immediately terminate this Agreement without notice where the Service Provider breaches</w:t>
      </w:r>
      <w:r w:rsidR="00353CBC" w:rsidRPr="00D84D38">
        <w:rPr>
          <w:rFonts w:ascii="Arial" w:hAnsi="Arial" w:cs="Arial"/>
          <w:b/>
          <w:lang w:eastAsia="en-ZA"/>
        </w:rPr>
        <w:t xml:space="preserve"> </w:t>
      </w:r>
      <w:r w:rsidR="00473F04" w:rsidRPr="00D84D38">
        <w:rPr>
          <w:rFonts w:ascii="Arial" w:hAnsi="Arial" w:cs="Arial"/>
          <w:b/>
          <w:lang w:val="en-ZA" w:eastAsia="en-ZA"/>
        </w:rPr>
        <w:t>c</w:t>
      </w:r>
      <w:r w:rsidR="00353CBC" w:rsidRPr="00D84D38">
        <w:rPr>
          <w:rFonts w:ascii="Arial" w:hAnsi="Arial" w:cs="Arial"/>
          <w:b/>
          <w:lang w:eastAsia="en-ZA"/>
        </w:rPr>
        <w:t xml:space="preserve">lauses </w:t>
      </w:r>
      <w:r w:rsidR="000470DE" w:rsidRPr="00D84D38">
        <w:rPr>
          <w:b/>
        </w:rPr>
        <w:fldChar w:fldCharType="begin"/>
      </w:r>
      <w:r w:rsidR="000470DE" w:rsidRPr="00D84D38">
        <w:rPr>
          <w:rFonts w:ascii="Arial" w:hAnsi="Arial" w:cs="Arial"/>
          <w:b/>
          <w:lang w:eastAsia="en-ZA"/>
        </w:rPr>
        <w:instrText xml:space="preserve"> REF _Ref436734547 \r \h </w:instrText>
      </w:r>
      <w:r w:rsidR="007A561E" w:rsidRPr="00D84D38">
        <w:rPr>
          <w:b/>
        </w:rPr>
        <w:instrText xml:space="preserve"> \* MERGEFORMAT </w:instrText>
      </w:r>
      <w:r w:rsidR="000470DE" w:rsidRPr="00D84D38">
        <w:rPr>
          <w:b/>
        </w:rPr>
      </w:r>
      <w:r w:rsidR="000470DE" w:rsidRPr="00D84D38">
        <w:rPr>
          <w:b/>
        </w:rPr>
        <w:fldChar w:fldCharType="separate"/>
      </w:r>
      <w:r w:rsidR="00910EAB" w:rsidRPr="00D84D38">
        <w:rPr>
          <w:rFonts w:ascii="Arial" w:hAnsi="Arial" w:cs="Arial"/>
          <w:b/>
          <w:lang w:eastAsia="en-ZA"/>
        </w:rPr>
        <w:t>9.1.6</w:t>
      </w:r>
      <w:r w:rsidR="000470DE" w:rsidRPr="00D84D38">
        <w:rPr>
          <w:b/>
        </w:rPr>
        <w:fldChar w:fldCharType="end"/>
      </w:r>
      <w:r w:rsidR="00E765E5" w:rsidRPr="00D84D38">
        <w:rPr>
          <w:b/>
          <w:lang w:val="en-ZA"/>
        </w:rPr>
        <w:t xml:space="preserve"> </w:t>
      </w:r>
      <w:r w:rsidR="004E2788" w:rsidRPr="00D84D38">
        <w:rPr>
          <w:rFonts w:ascii="Arial" w:hAnsi="Arial" w:cs="Arial"/>
          <w:b/>
          <w:lang w:eastAsia="en-ZA"/>
        </w:rPr>
        <w:t>or</w:t>
      </w:r>
      <w:r w:rsidR="004E2788" w:rsidRPr="00D84D38">
        <w:rPr>
          <w:b/>
        </w:rPr>
        <w:t xml:space="preserve"> </w:t>
      </w:r>
      <w:r w:rsidR="004E2788" w:rsidRPr="00D84D38">
        <w:rPr>
          <w:rFonts w:ascii="Arial" w:hAnsi="Arial" w:cs="Arial"/>
          <w:b/>
          <w:lang w:eastAsia="en-ZA"/>
        </w:rPr>
        <w:t>27</w:t>
      </w:r>
      <w:bookmarkEnd w:id="289"/>
    </w:p>
    <w:p w:rsidR="00364B7D" w:rsidRPr="00D84D38" w:rsidRDefault="00364B7D" w:rsidP="00FB48AA">
      <w:pPr>
        <w:tabs>
          <w:tab w:val="left" w:pos="1418"/>
        </w:tabs>
        <w:spacing w:after="0" w:line="240" w:lineRule="auto"/>
        <w:jc w:val="both"/>
        <w:rPr>
          <w:rFonts w:ascii="Arial" w:eastAsia="Times New Roman" w:hAnsi="Arial" w:cs="Arial"/>
          <w:b/>
          <w:lang w:eastAsia="en-ZA"/>
        </w:rPr>
      </w:pPr>
    </w:p>
    <w:p w:rsidR="000470DE" w:rsidRPr="00D84D38" w:rsidRDefault="005A2C1D" w:rsidP="000470DE">
      <w:pPr>
        <w:pStyle w:val="ListParagraph"/>
        <w:widowControl w:val="0"/>
        <w:numPr>
          <w:ilvl w:val="2"/>
          <w:numId w:val="9"/>
        </w:numPr>
        <w:tabs>
          <w:tab w:val="left" w:pos="1276"/>
        </w:tabs>
        <w:spacing w:line="360" w:lineRule="auto"/>
        <w:ind w:right="621" w:hanging="1004"/>
        <w:jc w:val="both"/>
        <w:rPr>
          <w:rFonts w:ascii="Arial" w:hAnsi="Arial" w:cs="Arial"/>
          <w:b/>
          <w:lang w:eastAsia="en-ZA"/>
        </w:rPr>
      </w:pPr>
      <w:r w:rsidRPr="00D84D38">
        <w:rPr>
          <w:rFonts w:ascii="Arial" w:hAnsi="Arial" w:cs="Arial"/>
          <w:lang w:eastAsia="en-ZA"/>
        </w:rPr>
        <w:t xml:space="preserve">SARS shall have no liability to the Service Provider with respect to a termination under </w:t>
      </w:r>
      <w:r w:rsidR="00473F04" w:rsidRPr="00D84D38">
        <w:rPr>
          <w:rFonts w:ascii="Arial" w:hAnsi="Arial" w:cs="Arial"/>
          <w:b/>
          <w:lang w:val="en-ZA" w:eastAsia="en-ZA"/>
        </w:rPr>
        <w:t>c</w:t>
      </w:r>
      <w:r w:rsidR="00E765E5" w:rsidRPr="00D84D38">
        <w:rPr>
          <w:rFonts w:ascii="Arial" w:hAnsi="Arial" w:cs="Arial"/>
          <w:b/>
          <w:lang w:eastAsia="en-ZA"/>
        </w:rPr>
        <w:t>lause</w:t>
      </w:r>
      <w:r w:rsidR="00E765E5" w:rsidRPr="00D84D38">
        <w:rPr>
          <w:rFonts w:ascii="Arial" w:hAnsi="Arial"/>
          <w:b/>
        </w:rPr>
        <w:t xml:space="preserve"> </w:t>
      </w:r>
      <w:r w:rsidR="000470DE" w:rsidRPr="00D84D38">
        <w:rPr>
          <w:rFonts w:ascii="Arial" w:hAnsi="Arial" w:cs="Arial"/>
          <w:b/>
          <w:lang w:eastAsia="en-ZA"/>
        </w:rPr>
        <w:fldChar w:fldCharType="begin"/>
      </w:r>
      <w:r w:rsidR="000470DE" w:rsidRPr="00D84D38">
        <w:rPr>
          <w:rFonts w:ascii="Arial" w:hAnsi="Arial"/>
          <w:b/>
        </w:rPr>
        <w:instrText xml:space="preserve"> REF _Ref434913826 \r \h </w:instrText>
      </w:r>
      <w:r w:rsidR="007A561E" w:rsidRPr="00D84D38">
        <w:rPr>
          <w:rFonts w:ascii="Arial" w:hAnsi="Arial" w:cs="Arial"/>
          <w:b/>
          <w:lang w:eastAsia="en-ZA"/>
        </w:rPr>
        <w:instrText xml:space="preserve"> \* MERGEFORMAT </w:instrText>
      </w:r>
      <w:r w:rsidR="000470DE" w:rsidRPr="00D84D38">
        <w:rPr>
          <w:rFonts w:ascii="Arial" w:hAnsi="Arial" w:cs="Arial"/>
          <w:b/>
          <w:lang w:eastAsia="en-ZA"/>
        </w:rPr>
      </w:r>
      <w:r w:rsidR="000470DE" w:rsidRPr="00D84D38">
        <w:rPr>
          <w:rFonts w:ascii="Arial" w:hAnsi="Arial" w:cs="Arial"/>
          <w:b/>
          <w:lang w:eastAsia="en-ZA"/>
        </w:rPr>
        <w:fldChar w:fldCharType="separate"/>
      </w:r>
      <w:r w:rsidR="00910EAB" w:rsidRPr="00D84D38">
        <w:rPr>
          <w:rFonts w:ascii="Arial" w:hAnsi="Arial"/>
          <w:b/>
        </w:rPr>
        <w:t>23.1</w:t>
      </w:r>
      <w:r w:rsidR="000470DE" w:rsidRPr="00D84D38">
        <w:rPr>
          <w:rFonts w:ascii="Arial" w:hAnsi="Arial" w:cs="Arial"/>
          <w:b/>
          <w:lang w:eastAsia="en-ZA"/>
        </w:rPr>
        <w:fldChar w:fldCharType="end"/>
      </w:r>
      <w:r w:rsidR="00E2385E" w:rsidRPr="00D84D38">
        <w:rPr>
          <w:rFonts w:ascii="Arial" w:hAnsi="Arial" w:cs="Arial"/>
          <w:lang w:val="en-ZA" w:eastAsia="en-ZA"/>
        </w:rPr>
        <w:t>.</w:t>
      </w:r>
    </w:p>
    <w:p w:rsidR="00497F3F"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290" w:name="_Ref341696980"/>
      <w:bookmarkStart w:id="291" w:name="_Ref434913910"/>
      <w:r w:rsidRPr="00D84D38">
        <w:rPr>
          <w:rFonts w:ascii="Arial" w:eastAsia="Times New Roman" w:hAnsi="Arial" w:cs="Arial"/>
          <w:b/>
          <w:lang w:eastAsia="en-ZA"/>
        </w:rPr>
        <w:lastRenderedPageBreak/>
        <w:t>Termination Upon Sale, Acquisition, Merger or Change of Control</w:t>
      </w:r>
      <w:bookmarkEnd w:id="290"/>
      <w:bookmarkEnd w:id="291"/>
    </w:p>
    <w:p w:rsidR="00364B7D" w:rsidRPr="00D84D38" w:rsidRDefault="00364B7D" w:rsidP="00FB48AA">
      <w:pPr>
        <w:tabs>
          <w:tab w:val="left" w:pos="1418"/>
        </w:tabs>
        <w:spacing w:after="0" w:line="240" w:lineRule="auto"/>
        <w:jc w:val="both"/>
        <w:rPr>
          <w:rFonts w:ascii="Arial" w:eastAsia="Times New Roman" w:hAnsi="Arial" w:cs="Arial"/>
          <w:lang w:eastAsia="en-ZA"/>
        </w:rPr>
      </w:pPr>
    </w:p>
    <w:p w:rsidR="0088444B" w:rsidRPr="00D84D38" w:rsidRDefault="0088444B" w:rsidP="0088444B">
      <w:pPr>
        <w:widowControl w:val="0"/>
        <w:numPr>
          <w:ilvl w:val="2"/>
          <w:numId w:val="9"/>
        </w:numPr>
        <w:tabs>
          <w:tab w:val="left" w:pos="900"/>
          <w:tab w:val="left" w:pos="1418"/>
        </w:tabs>
        <w:spacing w:after="0" w:line="360" w:lineRule="auto"/>
        <w:ind w:left="2127" w:right="641" w:hanging="709"/>
        <w:jc w:val="both"/>
        <w:rPr>
          <w:rFonts w:ascii="Arial" w:eastAsia="Times New Roman" w:hAnsi="Arial" w:cs="Arial"/>
          <w:lang w:eastAsia="en-ZA"/>
        </w:rPr>
      </w:pPr>
      <w:r w:rsidRPr="00D84D38">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after being notified by the Service Provider in terms of </w:t>
      </w:r>
      <w:r w:rsidRPr="00D84D38">
        <w:rPr>
          <w:rFonts w:ascii="Arial" w:eastAsia="Times New Roman" w:hAnsi="Arial" w:cs="Arial"/>
          <w:b/>
          <w:lang w:eastAsia="en-ZA"/>
        </w:rPr>
        <w:t xml:space="preserve">Clause </w:t>
      </w:r>
      <w:r w:rsidRPr="00D84D38">
        <w:rPr>
          <w:rFonts w:ascii="Arial" w:eastAsia="Times New Roman" w:hAnsi="Arial" w:cs="Arial"/>
          <w:b/>
          <w:lang w:eastAsia="en-ZA"/>
        </w:rPr>
        <w:fldChar w:fldCharType="begin"/>
      </w:r>
      <w:r w:rsidRPr="00D84D38">
        <w:rPr>
          <w:rFonts w:ascii="Arial" w:eastAsia="Times New Roman" w:hAnsi="Arial" w:cs="Arial"/>
          <w:b/>
          <w:lang w:eastAsia="en-ZA"/>
        </w:rPr>
        <w:instrText xml:space="preserve"> REF _Ref334785368 \r \h  \* MERGEFORMAT </w:instrText>
      </w:r>
      <w:r w:rsidRPr="00D84D38">
        <w:rPr>
          <w:rFonts w:ascii="Arial" w:eastAsia="Times New Roman" w:hAnsi="Arial" w:cs="Arial"/>
          <w:b/>
          <w:lang w:eastAsia="en-ZA"/>
        </w:rPr>
      </w:r>
      <w:r w:rsidRPr="00D84D38">
        <w:rPr>
          <w:rFonts w:ascii="Arial" w:eastAsia="Times New Roman" w:hAnsi="Arial" w:cs="Arial"/>
          <w:b/>
          <w:lang w:eastAsia="en-ZA"/>
        </w:rPr>
        <w:fldChar w:fldCharType="separate"/>
      </w:r>
      <w:r w:rsidRPr="00D84D38">
        <w:rPr>
          <w:rFonts w:ascii="Arial" w:eastAsia="Times New Roman" w:hAnsi="Arial" w:cs="Arial"/>
          <w:b/>
          <w:lang w:eastAsia="en-ZA"/>
        </w:rPr>
        <w:t>23.2.2</w:t>
      </w:r>
      <w:r w:rsidRPr="00D84D38">
        <w:rPr>
          <w:rFonts w:ascii="Arial" w:eastAsia="Times New Roman" w:hAnsi="Arial" w:cs="Arial"/>
          <w:b/>
          <w:lang w:eastAsia="en-ZA"/>
        </w:rPr>
        <w:fldChar w:fldCharType="end"/>
      </w:r>
      <w:r w:rsidRPr="00D84D38">
        <w:rPr>
          <w:rFonts w:ascii="Arial" w:eastAsia="Times New Roman" w:hAnsi="Arial" w:cs="Arial"/>
          <w:b/>
          <w:lang w:eastAsia="en-ZA"/>
        </w:rPr>
        <w:t xml:space="preserve"> </w:t>
      </w:r>
      <w:r w:rsidRPr="00D84D38">
        <w:rPr>
          <w:rFonts w:ascii="Arial" w:eastAsia="Times New Roman" w:hAnsi="Arial" w:cs="Arial"/>
          <w:lang w:eastAsia="en-ZA"/>
        </w:rPr>
        <w:t xml:space="preserve">of the last of such events to occur, SARS may terminate this Agreement by giving the Service Provider thirty (30) days’ written notice designating a date upon which such termination shall become effective. </w:t>
      </w:r>
    </w:p>
    <w:p w:rsidR="0088444B" w:rsidRPr="00D84D38" w:rsidRDefault="0088444B" w:rsidP="0088444B">
      <w:pPr>
        <w:widowControl w:val="0"/>
        <w:tabs>
          <w:tab w:val="left" w:pos="900"/>
          <w:tab w:val="left" w:pos="1418"/>
        </w:tabs>
        <w:spacing w:after="0" w:line="360" w:lineRule="auto"/>
        <w:ind w:left="2127" w:right="641"/>
        <w:jc w:val="both"/>
        <w:rPr>
          <w:rFonts w:ascii="Arial" w:eastAsia="Times New Roman" w:hAnsi="Arial" w:cs="Arial"/>
          <w:lang w:eastAsia="en-ZA"/>
        </w:rPr>
      </w:pPr>
    </w:p>
    <w:p w:rsidR="0088444B" w:rsidRPr="00D84D38" w:rsidRDefault="0088444B" w:rsidP="0088444B">
      <w:pPr>
        <w:widowControl w:val="0"/>
        <w:numPr>
          <w:ilvl w:val="2"/>
          <w:numId w:val="9"/>
        </w:numPr>
        <w:tabs>
          <w:tab w:val="left" w:pos="900"/>
          <w:tab w:val="left" w:pos="1418"/>
        </w:tabs>
        <w:spacing w:after="0" w:line="360" w:lineRule="auto"/>
        <w:ind w:left="2127" w:right="641" w:hanging="709"/>
        <w:jc w:val="both"/>
        <w:rPr>
          <w:rFonts w:ascii="Arial" w:eastAsia="Times New Roman" w:hAnsi="Arial" w:cs="Arial"/>
          <w:lang w:eastAsia="en-ZA"/>
        </w:rPr>
      </w:pPr>
      <w:bookmarkStart w:id="292" w:name="_Ref509923697"/>
      <w:r w:rsidRPr="00D84D38">
        <w:rPr>
          <w:rFonts w:ascii="Arial" w:eastAsia="Times New Roman" w:hAnsi="Arial" w:cs="Arial"/>
          <w:lang w:eastAsia="en-ZA"/>
        </w:rPr>
        <w:t>The Service Provider shall notify SARS if there is any Change Event within ten (10) Business Days after the Change Event is achieved.</w:t>
      </w:r>
      <w:bookmarkEnd w:id="292"/>
    </w:p>
    <w:p w:rsidR="0088444B" w:rsidRPr="00D84D38" w:rsidRDefault="0088444B" w:rsidP="0088444B">
      <w:pPr>
        <w:widowControl w:val="0"/>
        <w:tabs>
          <w:tab w:val="left" w:pos="900"/>
          <w:tab w:val="left" w:pos="1418"/>
        </w:tabs>
        <w:spacing w:after="0" w:line="360" w:lineRule="auto"/>
        <w:ind w:left="2127" w:right="641"/>
        <w:jc w:val="both"/>
        <w:rPr>
          <w:rFonts w:ascii="Arial" w:eastAsia="Times New Roman" w:hAnsi="Arial" w:cs="Arial"/>
          <w:lang w:eastAsia="en-ZA"/>
        </w:rPr>
      </w:pPr>
    </w:p>
    <w:p w:rsidR="0088444B" w:rsidRPr="00D84D38" w:rsidRDefault="0088444B" w:rsidP="0088444B">
      <w:pPr>
        <w:widowControl w:val="0"/>
        <w:numPr>
          <w:ilvl w:val="2"/>
          <w:numId w:val="9"/>
        </w:numPr>
        <w:tabs>
          <w:tab w:val="left" w:pos="900"/>
          <w:tab w:val="left" w:pos="1418"/>
        </w:tabs>
        <w:spacing w:after="0" w:line="360" w:lineRule="auto"/>
        <w:ind w:left="2127" w:right="641" w:hanging="709"/>
        <w:jc w:val="both"/>
        <w:rPr>
          <w:rFonts w:ascii="Arial" w:eastAsia="Times New Roman" w:hAnsi="Arial" w:cs="Arial"/>
          <w:lang w:eastAsia="en-ZA"/>
        </w:rPr>
      </w:pPr>
      <w:r w:rsidRPr="00D84D38">
        <w:rPr>
          <w:rFonts w:ascii="Arial" w:eastAsia="Times New Roman" w:hAnsi="Arial" w:cs="Arial"/>
          <w:lang w:eastAsia="en-ZA"/>
        </w:rPr>
        <w:t xml:space="preserve">No sale, acquisition, merger or other change of control shall be effective against and legally binding on SARS if the Service Provider failed to notify SARS, as required by </w:t>
      </w:r>
      <w:r w:rsidRPr="00D84D38">
        <w:rPr>
          <w:rFonts w:ascii="Arial" w:eastAsia="Times New Roman" w:hAnsi="Arial" w:cs="Arial"/>
          <w:b/>
          <w:lang w:eastAsia="en-ZA"/>
        </w:rPr>
        <w:t xml:space="preserve">Clause </w:t>
      </w:r>
      <w:r w:rsidRPr="00D84D38">
        <w:rPr>
          <w:rFonts w:ascii="Arial" w:eastAsia="Times New Roman" w:hAnsi="Arial" w:cs="Arial"/>
          <w:b/>
          <w:lang w:eastAsia="en-ZA"/>
        </w:rPr>
        <w:fldChar w:fldCharType="begin"/>
      </w:r>
      <w:r w:rsidRPr="00D84D38">
        <w:rPr>
          <w:rFonts w:ascii="Arial" w:eastAsia="Times New Roman" w:hAnsi="Arial" w:cs="Arial"/>
          <w:b/>
          <w:lang w:eastAsia="en-ZA"/>
        </w:rPr>
        <w:instrText xml:space="preserve"> REF _Ref509923697 \r \h  \* MERGEFORMAT </w:instrText>
      </w:r>
      <w:r w:rsidRPr="00D84D38">
        <w:rPr>
          <w:rFonts w:ascii="Arial" w:eastAsia="Times New Roman" w:hAnsi="Arial" w:cs="Arial"/>
          <w:b/>
          <w:lang w:eastAsia="en-ZA"/>
        </w:rPr>
      </w:r>
      <w:r w:rsidRPr="00D84D38">
        <w:rPr>
          <w:rFonts w:ascii="Arial" w:eastAsia="Times New Roman" w:hAnsi="Arial" w:cs="Arial"/>
          <w:b/>
          <w:lang w:eastAsia="en-ZA"/>
        </w:rPr>
        <w:fldChar w:fldCharType="separate"/>
      </w:r>
      <w:r w:rsidRPr="00D84D38">
        <w:rPr>
          <w:rFonts w:ascii="Arial" w:eastAsia="Times New Roman" w:hAnsi="Arial" w:cs="Arial"/>
          <w:b/>
          <w:lang w:eastAsia="en-ZA"/>
        </w:rPr>
        <w:t>23.2.2</w:t>
      </w:r>
      <w:r w:rsidRPr="00D84D38">
        <w:rPr>
          <w:rFonts w:ascii="Arial" w:eastAsia="Times New Roman" w:hAnsi="Arial" w:cs="Arial"/>
          <w:b/>
          <w:lang w:eastAsia="en-ZA"/>
        </w:rPr>
        <w:fldChar w:fldCharType="end"/>
      </w:r>
      <w:r w:rsidRPr="00D84D38">
        <w:rPr>
          <w:rFonts w:ascii="Arial" w:eastAsia="Times New Roman" w:hAnsi="Arial" w:cs="Arial"/>
          <w:lang w:eastAsia="en-ZA"/>
        </w:rPr>
        <w:t xml:space="preserve"> above, and SARS may upon discovery of the Change Event terminate the Agreement by giving the Service Provider thirty (30) days’ written notice and designating a date upon which such termination shall be effective.</w:t>
      </w:r>
    </w:p>
    <w:p w:rsidR="0088444B" w:rsidRPr="00D84D38" w:rsidRDefault="0088444B" w:rsidP="0088444B">
      <w:pPr>
        <w:widowControl w:val="0"/>
        <w:tabs>
          <w:tab w:val="left" w:pos="900"/>
          <w:tab w:val="left" w:pos="1418"/>
        </w:tabs>
        <w:spacing w:after="0" w:line="360" w:lineRule="auto"/>
        <w:ind w:left="2127" w:right="641"/>
        <w:jc w:val="both"/>
        <w:rPr>
          <w:rFonts w:ascii="Arial" w:eastAsia="Times New Roman" w:hAnsi="Arial" w:cs="Arial"/>
          <w:lang w:eastAsia="en-ZA"/>
        </w:rPr>
      </w:pPr>
    </w:p>
    <w:p w:rsidR="0088444B" w:rsidRPr="00D84D38" w:rsidRDefault="0088444B" w:rsidP="0088444B">
      <w:pPr>
        <w:widowControl w:val="0"/>
        <w:numPr>
          <w:ilvl w:val="2"/>
          <w:numId w:val="9"/>
        </w:numPr>
        <w:tabs>
          <w:tab w:val="left" w:pos="900"/>
          <w:tab w:val="left" w:pos="1418"/>
        </w:tabs>
        <w:spacing w:after="0" w:line="360" w:lineRule="auto"/>
        <w:ind w:left="2127" w:right="641" w:hanging="709"/>
        <w:jc w:val="both"/>
        <w:rPr>
          <w:rFonts w:ascii="Arial" w:eastAsia="Times New Roman" w:hAnsi="Arial" w:cs="Arial"/>
          <w:lang w:eastAsia="en-ZA"/>
        </w:rPr>
      </w:pPr>
      <w:r w:rsidRPr="00D84D38">
        <w:rPr>
          <w:rFonts w:ascii="Arial" w:eastAsia="Times New Roman" w:hAnsi="Arial" w:cs="Arial"/>
          <w:lang w:eastAsia="en-ZA"/>
        </w:rPr>
        <w:t xml:space="preserve">SARS shall have no liability to the Service Provider with respect to termination of the Agreement in terms of this Clause. </w:t>
      </w:r>
    </w:p>
    <w:p w:rsidR="0088444B" w:rsidRPr="00D84D38" w:rsidRDefault="0088444B" w:rsidP="00C415C8">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“Control” in terms of this clause shall mean, with regard to any entity, the right or power to dictate the management of and otherwise control such entity by any of the following</w:t>
      </w:r>
      <w:r w:rsidR="008364D2" w:rsidRPr="00D84D38">
        <w:rPr>
          <w:rFonts w:ascii="Arial" w:hAnsi="Arial" w:cs="Arial"/>
          <w:lang w:eastAsia="en-ZA"/>
        </w:rPr>
        <w:t>-</w:t>
      </w:r>
      <w:r w:rsidRPr="00D84D38">
        <w:rPr>
          <w:rFonts w:ascii="Arial" w:hAnsi="Arial" w:cs="Arial"/>
          <w:lang w:eastAsia="en-ZA"/>
        </w:rPr>
        <w:t xml:space="preserve"> </w:t>
      </w:r>
    </w:p>
    <w:p w:rsidR="009F786B" w:rsidRPr="00D84D38" w:rsidRDefault="009F786B" w:rsidP="00FB48AA">
      <w:pPr>
        <w:tabs>
          <w:tab w:val="left" w:pos="1418"/>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3"/>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holding directly or indirectly the majority of the issued share capital or stock (or other ownership interest if not a </w:t>
      </w:r>
      <w:r w:rsidR="000E19BA" w:rsidRPr="00D84D38">
        <w:rPr>
          <w:rFonts w:ascii="Arial" w:hAnsi="Arial" w:cs="Arial"/>
          <w:lang w:eastAsia="en-ZA"/>
        </w:rPr>
        <w:t>company</w:t>
      </w:r>
      <w:r w:rsidRPr="00D84D38">
        <w:rPr>
          <w:rFonts w:ascii="Arial" w:hAnsi="Arial" w:cs="Arial"/>
          <w:lang w:eastAsia="en-ZA"/>
        </w:rPr>
        <w:t>) of such entity ordinarily having voting rights;</w:t>
      </w:r>
    </w:p>
    <w:p w:rsidR="00AA023B" w:rsidRPr="00D84D38" w:rsidRDefault="00AA023B" w:rsidP="00FB48AA">
      <w:pPr>
        <w:tabs>
          <w:tab w:val="left" w:pos="1418"/>
        </w:tabs>
        <w:spacing w:after="0" w:line="240" w:lineRule="auto"/>
        <w:jc w:val="both"/>
        <w:rPr>
          <w:rFonts w:ascii="Arial" w:eastAsia="Times New Roman" w:hAnsi="Arial" w:cs="Arial"/>
          <w:lang w:eastAsia="en-ZA"/>
        </w:rPr>
      </w:pPr>
    </w:p>
    <w:p w:rsidR="00AA023B" w:rsidRPr="00D84D38" w:rsidRDefault="005A2C1D" w:rsidP="00AA023B">
      <w:pPr>
        <w:pStyle w:val="ListParagraph"/>
        <w:widowControl w:val="0"/>
        <w:numPr>
          <w:ilvl w:val="3"/>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controlling the majority of the v</w:t>
      </w:r>
      <w:r w:rsidR="006106A3" w:rsidRPr="00D84D38">
        <w:rPr>
          <w:rFonts w:ascii="Arial" w:hAnsi="Arial" w:cs="Arial"/>
          <w:lang w:eastAsia="en-ZA"/>
        </w:rPr>
        <w:t>oting rights in such entity; or</w:t>
      </w:r>
    </w:p>
    <w:p w:rsidR="00AA023B" w:rsidRPr="00D84D38" w:rsidRDefault="00AA023B" w:rsidP="00FB48AA">
      <w:pPr>
        <w:tabs>
          <w:tab w:val="left" w:pos="1418"/>
        </w:tabs>
        <w:spacing w:after="0" w:line="240" w:lineRule="auto"/>
        <w:jc w:val="both"/>
        <w:rPr>
          <w:rFonts w:ascii="Arial" w:eastAsia="Times New Roman" w:hAnsi="Arial" w:cs="Arial"/>
          <w:lang w:eastAsia="en-ZA"/>
        </w:rPr>
      </w:pPr>
    </w:p>
    <w:p w:rsidR="00C415C8" w:rsidRPr="00D84D38" w:rsidRDefault="00C415C8" w:rsidP="00FB48AA">
      <w:pPr>
        <w:tabs>
          <w:tab w:val="left" w:pos="1418"/>
        </w:tabs>
        <w:spacing w:after="0" w:line="240" w:lineRule="auto"/>
        <w:jc w:val="both"/>
        <w:rPr>
          <w:rFonts w:ascii="Arial" w:eastAsia="Times New Roman" w:hAnsi="Arial" w:cs="Arial"/>
          <w:lang w:eastAsia="en-ZA"/>
        </w:rPr>
      </w:pPr>
    </w:p>
    <w:p w:rsidR="00C415C8" w:rsidRPr="00D84D38" w:rsidRDefault="00C415C8" w:rsidP="00FB48AA">
      <w:pPr>
        <w:tabs>
          <w:tab w:val="left" w:pos="1418"/>
        </w:tabs>
        <w:spacing w:after="0" w:line="240" w:lineRule="auto"/>
        <w:jc w:val="both"/>
        <w:rPr>
          <w:rFonts w:ascii="Arial" w:eastAsia="Times New Roman" w:hAnsi="Arial" w:cs="Arial"/>
          <w:lang w:eastAsia="en-ZA"/>
        </w:rPr>
      </w:pPr>
    </w:p>
    <w:p w:rsidR="005A2C1D" w:rsidRPr="00D84D38" w:rsidRDefault="005A2C1D" w:rsidP="00675403">
      <w:pPr>
        <w:pStyle w:val="ListParagraph"/>
        <w:widowControl w:val="0"/>
        <w:numPr>
          <w:ilvl w:val="3"/>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lastRenderedPageBreak/>
        <w:t xml:space="preserve">having the right to appoint or remove directors holding a majority of the voting rights at meetings of the board of directors of such entity. </w:t>
      </w:r>
    </w:p>
    <w:p w:rsidR="00C415C8" w:rsidRPr="00D84D38" w:rsidRDefault="00C415C8" w:rsidP="00C415C8">
      <w:pPr>
        <w:pStyle w:val="ListParagraph"/>
        <w:widowControl w:val="0"/>
        <w:tabs>
          <w:tab w:val="left" w:pos="1276"/>
        </w:tabs>
        <w:spacing w:line="360" w:lineRule="auto"/>
        <w:ind w:left="2422" w:right="621"/>
        <w:jc w:val="both"/>
        <w:rPr>
          <w:rFonts w:ascii="Arial" w:hAnsi="Arial" w:cs="Arial"/>
          <w:lang w:eastAsia="en-ZA"/>
        </w:rPr>
      </w:pPr>
    </w:p>
    <w:p w:rsidR="000C377A" w:rsidRPr="00D84D38" w:rsidRDefault="005A2C1D" w:rsidP="007A561E">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Any termination of this Agreement pursuant to the provisions of this </w:t>
      </w:r>
      <w:r w:rsidR="00473F04" w:rsidRPr="00D84D38">
        <w:rPr>
          <w:rFonts w:ascii="Arial" w:hAnsi="Arial" w:cs="Arial"/>
          <w:b/>
          <w:lang w:val="en-ZA" w:eastAsia="en-ZA"/>
        </w:rPr>
        <w:t>c</w:t>
      </w:r>
      <w:r w:rsidRPr="00D84D38">
        <w:rPr>
          <w:rFonts w:ascii="Arial" w:hAnsi="Arial" w:cs="Arial"/>
          <w:b/>
          <w:lang w:eastAsia="en-ZA"/>
        </w:rPr>
        <w:t xml:space="preserve">lause </w:t>
      </w:r>
      <w:r w:rsidR="000470DE" w:rsidRPr="00D84D38">
        <w:fldChar w:fldCharType="begin"/>
      </w:r>
      <w:r w:rsidR="000470DE" w:rsidRPr="00D84D38">
        <w:rPr>
          <w:rFonts w:ascii="Arial" w:hAnsi="Arial" w:cs="Arial"/>
          <w:b/>
          <w:lang w:eastAsia="en-ZA"/>
        </w:rPr>
        <w:instrText xml:space="preserve"> REF _Ref434913910 \r \h </w:instrText>
      </w:r>
      <w:r w:rsidR="007A561E" w:rsidRPr="00D84D38">
        <w:instrText xml:space="preserve"> \* MERGEFORMAT </w:instrText>
      </w:r>
      <w:r w:rsidR="000470DE" w:rsidRPr="00D84D38">
        <w:fldChar w:fldCharType="separate"/>
      </w:r>
      <w:r w:rsidR="00910EAB" w:rsidRPr="00D84D38">
        <w:rPr>
          <w:rFonts w:ascii="Arial" w:hAnsi="Arial" w:cs="Arial"/>
          <w:b/>
          <w:lang w:eastAsia="en-ZA"/>
        </w:rPr>
        <w:t>23.2</w:t>
      </w:r>
      <w:r w:rsidR="000470DE" w:rsidRPr="00D84D38">
        <w:fldChar w:fldCharType="end"/>
      </w:r>
      <w:r w:rsidRPr="00D84D38">
        <w:rPr>
          <w:rFonts w:ascii="Arial" w:hAnsi="Arial" w:cs="Arial"/>
          <w:b/>
          <w:lang w:eastAsia="en-ZA"/>
        </w:rPr>
        <w:t xml:space="preserve"> </w:t>
      </w:r>
      <w:r w:rsidRPr="00D84D38">
        <w:rPr>
          <w:rFonts w:ascii="Arial" w:hAnsi="Arial" w:cs="Arial"/>
          <w:lang w:eastAsia="en-ZA"/>
        </w:rPr>
        <w:t>shall be without prejudice to any claim which either Party may have in respect of any prior breach of the terms and conditions of this Agreement by the other Party.</w:t>
      </w:r>
    </w:p>
    <w:p w:rsidR="000C377A" w:rsidRPr="00D84D38" w:rsidRDefault="000C377A" w:rsidP="00FB48AA">
      <w:pPr>
        <w:tabs>
          <w:tab w:val="left" w:pos="1418"/>
        </w:tabs>
        <w:spacing w:after="0" w:line="240" w:lineRule="auto"/>
        <w:jc w:val="both"/>
        <w:rPr>
          <w:rFonts w:ascii="Arial" w:eastAsia="Times New Roman" w:hAnsi="Arial" w:cs="Arial"/>
          <w:lang w:eastAsia="en-ZA"/>
        </w:rPr>
      </w:pPr>
    </w:p>
    <w:p w:rsidR="00682F89" w:rsidRPr="00D84D38" w:rsidRDefault="005A2C1D" w:rsidP="00D84D38">
      <w:pPr>
        <w:pStyle w:val="Heading3"/>
      </w:pPr>
      <w:bookmarkStart w:id="293" w:name="_Ref356288398"/>
      <w:bookmarkStart w:id="294" w:name="_Toc390933300"/>
      <w:r w:rsidRPr="00D84D38">
        <w:t>DISPUTE RESOLUTION</w:t>
      </w:r>
      <w:bookmarkEnd w:id="293"/>
      <w:bookmarkEnd w:id="294"/>
      <w:r w:rsidR="00BD41D5" w:rsidRPr="00D84D38">
        <w:fldChar w:fldCharType="begin"/>
      </w:r>
      <w:r w:rsidR="00BD41D5" w:rsidRPr="00D84D38">
        <w:instrText xml:space="preserve"> TC "</w:instrText>
      </w:r>
      <w:bookmarkStart w:id="295" w:name="_Toc433890450"/>
      <w:r w:rsidR="00BD41D5" w:rsidRPr="00D84D38">
        <w:instrText>22.  DISPUTE RESOLUTION</w:instrText>
      </w:r>
      <w:bookmarkEnd w:id="295"/>
      <w:r w:rsidR="00BD41D5" w:rsidRPr="00D84D38">
        <w:instrText xml:space="preserve">" \f C \l "1" </w:instrText>
      </w:r>
      <w:r w:rsidR="00BD41D5" w:rsidRPr="00D84D38">
        <w:fldChar w:fldCharType="end"/>
      </w:r>
    </w:p>
    <w:p w:rsidR="00C7073C" w:rsidRPr="00D84D38" w:rsidRDefault="00C7073C" w:rsidP="00FB48AA">
      <w:pPr>
        <w:tabs>
          <w:tab w:val="left" w:pos="1418"/>
        </w:tabs>
        <w:spacing w:after="0" w:line="240" w:lineRule="auto"/>
        <w:jc w:val="both"/>
        <w:rPr>
          <w:rFonts w:ascii="Arial" w:eastAsia="Times New Roman" w:hAnsi="Arial" w:cs="Arial"/>
          <w:lang w:eastAsia="en-ZA"/>
        </w:rPr>
      </w:pPr>
    </w:p>
    <w:p w:rsidR="009063DD" w:rsidRPr="00D84D38" w:rsidRDefault="009063DD" w:rsidP="00D84D38">
      <w:pPr>
        <w:widowControl w:val="0"/>
        <w:numPr>
          <w:ilvl w:val="1"/>
          <w:numId w:val="9"/>
        </w:numPr>
        <w:tabs>
          <w:tab w:val="left" w:pos="1418"/>
        </w:tabs>
        <w:spacing w:after="0" w:line="360" w:lineRule="auto"/>
        <w:ind w:left="1418" w:right="641" w:hanging="851"/>
        <w:jc w:val="both"/>
        <w:rPr>
          <w:rFonts w:ascii="Arial" w:hAnsi="Arial" w:cs="Arial"/>
        </w:rPr>
      </w:pPr>
      <w:r w:rsidRPr="00D84D38">
        <w:rPr>
          <w:rFonts w:ascii="Arial" w:eastAsia="Times New Roman" w:hAnsi="Arial" w:cs="Arial"/>
          <w:lang w:eastAsia="en-ZA"/>
        </w:rPr>
        <w:t xml:space="preserve">In the event of a dispute of whatsoever nature, excluding SARS’s decisions and instructions regarding the acceptability and/or replacement of specific Security or Armed Response Officers, which arises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Pr="00D84D38">
        <w:rPr>
          <w:rFonts w:ascii="Arial" w:hAnsi="Arial" w:cs="Arial"/>
          <w:lang w:val="en-GB" w:eastAsia="en-ZA"/>
        </w:rPr>
        <w:t xml:space="preserve">the Parties shall meet and negotiate in good faith to attempt to resolve the dispute.  </w:t>
      </w:r>
      <w:r w:rsidRPr="00D84D38">
        <w:rPr>
          <w:rFonts w:ascii="Arial" w:hAnsi="Arial" w:cs="Arial"/>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9063DD" w:rsidRPr="00D84D38" w:rsidRDefault="009063DD" w:rsidP="009063DD">
      <w:pPr>
        <w:widowControl w:val="0"/>
        <w:tabs>
          <w:tab w:val="left" w:pos="1418"/>
        </w:tabs>
        <w:spacing w:after="0" w:line="360" w:lineRule="auto"/>
        <w:ind w:left="1418" w:right="641"/>
        <w:jc w:val="both"/>
        <w:rPr>
          <w:rFonts w:ascii="Arial" w:eastAsia="Times New Roman" w:hAnsi="Arial" w:cs="Arial"/>
          <w:lang w:eastAsia="en-ZA"/>
        </w:rPr>
      </w:pPr>
    </w:p>
    <w:p w:rsidR="009063DD" w:rsidRPr="00D84D38" w:rsidRDefault="009063DD" w:rsidP="009063DD">
      <w:pPr>
        <w:widowControl w:val="0"/>
        <w:numPr>
          <w:ilvl w:val="1"/>
          <w:numId w:val="9"/>
        </w:numPr>
        <w:tabs>
          <w:tab w:val="left" w:pos="1418"/>
        </w:tabs>
        <w:spacing w:after="0" w:line="360" w:lineRule="auto"/>
        <w:ind w:left="1418" w:right="641" w:hanging="698"/>
        <w:jc w:val="both"/>
        <w:rPr>
          <w:rFonts w:ascii="Arial" w:eastAsia="Times New Roman" w:hAnsi="Arial" w:cs="Arial"/>
          <w:lang w:eastAsia="en-ZA"/>
        </w:rPr>
      </w:pPr>
      <w:r w:rsidRPr="00D84D38">
        <w:rPr>
          <w:rFonts w:ascii="Arial" w:eastAsia="Times New Roman" w:hAnsi="Arial" w:cs="Arial"/>
          <w:lang w:val="en-GB" w:eastAsia="en-GB"/>
        </w:rPr>
        <w:t>Save in respect of those provisions in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9063DD" w:rsidRPr="00D84D38" w:rsidRDefault="009063DD" w:rsidP="009063DD">
      <w:pPr>
        <w:widowControl w:val="0"/>
        <w:tabs>
          <w:tab w:val="left" w:pos="1418"/>
        </w:tabs>
        <w:spacing w:after="0" w:line="360" w:lineRule="auto"/>
        <w:ind w:left="1418" w:right="641"/>
        <w:jc w:val="both"/>
        <w:rPr>
          <w:rFonts w:ascii="Arial" w:eastAsia="Times New Roman" w:hAnsi="Arial" w:cs="Arial"/>
          <w:lang w:eastAsia="en-ZA"/>
        </w:rPr>
      </w:pPr>
    </w:p>
    <w:p w:rsidR="00AA023B" w:rsidRPr="00D84D38" w:rsidRDefault="009063DD" w:rsidP="00C415C8">
      <w:pPr>
        <w:widowControl w:val="0"/>
        <w:numPr>
          <w:ilvl w:val="1"/>
          <w:numId w:val="9"/>
        </w:numPr>
        <w:tabs>
          <w:tab w:val="left" w:pos="1418"/>
        </w:tabs>
        <w:spacing w:after="0" w:line="360" w:lineRule="auto"/>
        <w:ind w:left="1418" w:right="641" w:hanging="698"/>
        <w:jc w:val="both"/>
        <w:rPr>
          <w:rFonts w:ascii="Arial" w:eastAsia="Times New Roman" w:hAnsi="Arial" w:cs="Arial"/>
          <w:lang w:eastAsia="en-ZA"/>
        </w:rPr>
      </w:pPr>
      <w:r w:rsidRPr="00D84D38">
        <w:rPr>
          <w:rFonts w:ascii="Arial" w:eastAsia="Times New Roman" w:hAnsi="Arial" w:cs="Arial"/>
          <w:lang w:eastAsia="en-ZA"/>
        </w:rPr>
        <w:t xml:space="preserve">Neither Party shall be precluded from obtaining interim relief on an urgent basis or other conservatory relief from a court of competent jurisdiction pending the decision of the arbitrator. </w:t>
      </w:r>
    </w:p>
    <w:p w:rsidR="00C415C8" w:rsidRPr="00D84D38" w:rsidRDefault="00C415C8" w:rsidP="00C415C8">
      <w:pPr>
        <w:pStyle w:val="ListParagraph"/>
        <w:rPr>
          <w:rFonts w:ascii="Arial" w:hAnsi="Arial" w:cs="Arial"/>
          <w:lang w:eastAsia="en-ZA"/>
        </w:rPr>
      </w:pPr>
    </w:p>
    <w:p w:rsidR="00682F89" w:rsidRPr="00D84D38" w:rsidRDefault="005565F9" w:rsidP="00D84D38">
      <w:pPr>
        <w:pStyle w:val="Heading3"/>
      </w:pPr>
      <w:bookmarkStart w:id="296" w:name="_Toc390933301"/>
      <w:r w:rsidRPr="00D84D38">
        <w:lastRenderedPageBreak/>
        <w:t>DOMICILIUM CITANDI ET EXECUTANDI</w:t>
      </w:r>
      <w:bookmarkEnd w:id="296"/>
      <w:r w:rsidR="00BD41D5" w:rsidRPr="00D84D38">
        <w:fldChar w:fldCharType="begin"/>
      </w:r>
      <w:r w:rsidR="00BD41D5" w:rsidRPr="00D84D38">
        <w:instrText xml:space="preserve"> TC "</w:instrText>
      </w:r>
      <w:bookmarkStart w:id="297" w:name="_Toc433890451"/>
      <w:r w:rsidR="00BD41D5" w:rsidRPr="00D84D38">
        <w:instrText>23.  DOMICILIUM CITANDI ET EXECUTANDI</w:instrText>
      </w:r>
      <w:bookmarkEnd w:id="297"/>
      <w:r w:rsidR="00BD41D5" w:rsidRPr="00D84D38">
        <w:instrText xml:space="preserve">" \f C \l "1" </w:instrText>
      </w:r>
      <w:r w:rsidR="00BD41D5" w:rsidRPr="00D84D38">
        <w:fldChar w:fldCharType="end"/>
      </w:r>
    </w:p>
    <w:p w:rsidR="00C7073C" w:rsidRPr="00D84D38" w:rsidRDefault="00C7073C" w:rsidP="00FB48AA">
      <w:pPr>
        <w:tabs>
          <w:tab w:val="left" w:pos="1440"/>
        </w:tabs>
        <w:spacing w:after="0" w:line="240" w:lineRule="auto"/>
        <w:jc w:val="both"/>
        <w:rPr>
          <w:rFonts w:ascii="Arial" w:eastAsia="Times New Roman" w:hAnsi="Arial" w:cs="Arial"/>
          <w:lang w:eastAsia="en-ZA"/>
        </w:rPr>
      </w:pPr>
      <w:bookmarkStart w:id="298" w:name="_Ref390875091"/>
    </w:p>
    <w:p w:rsidR="000C377A" w:rsidRPr="00D84D38" w:rsidRDefault="005565F9" w:rsidP="00D84D38">
      <w:pPr>
        <w:widowControl w:val="0"/>
        <w:numPr>
          <w:ilvl w:val="1"/>
          <w:numId w:val="9"/>
        </w:numPr>
        <w:tabs>
          <w:tab w:val="left" w:pos="1440"/>
        </w:tabs>
        <w:spacing w:after="0" w:line="360" w:lineRule="auto"/>
        <w:ind w:left="1418" w:right="641" w:hanging="851"/>
        <w:jc w:val="both"/>
        <w:rPr>
          <w:rFonts w:ascii="Arial" w:eastAsia="Times New Roman" w:hAnsi="Arial" w:cs="Arial"/>
          <w:lang w:eastAsia="en-ZA"/>
        </w:rPr>
      </w:pPr>
      <w:bookmarkStart w:id="299" w:name="_Ref433892011"/>
      <w:r w:rsidRPr="00D84D38">
        <w:rPr>
          <w:rFonts w:ascii="Arial" w:eastAsia="Times New Roman" w:hAnsi="Arial" w:cs="Arial"/>
          <w:lang w:eastAsia="en-ZA"/>
        </w:rPr>
        <w:t>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sent by registered post to the nominated postal addresses of the Parties, in which event a proof of postage issued by the relevant postal authority will serve as proof</w:t>
      </w:r>
      <w:r w:rsidR="005A4011" w:rsidRPr="00D84D38">
        <w:rPr>
          <w:rFonts w:ascii="Arial" w:eastAsia="Times New Roman" w:hAnsi="Arial" w:cs="Arial"/>
          <w:lang w:eastAsia="en-ZA"/>
        </w:rPr>
        <w:t>.</w:t>
      </w:r>
      <w:r w:rsidRPr="00D84D38">
        <w:rPr>
          <w:rFonts w:ascii="Arial" w:eastAsia="Times New Roman" w:hAnsi="Arial" w:cs="Arial"/>
          <w:lang w:eastAsia="en-ZA"/>
        </w:rPr>
        <w:t>.  In the case of hand delivery, receipt shall be deemed to have been on the day of delivery; in the case of postage, receipt shall be deemed to be the fifth (5</w:t>
      </w:r>
      <w:r w:rsidRPr="00D84D38">
        <w:rPr>
          <w:rFonts w:ascii="Arial" w:eastAsia="Times New Roman" w:hAnsi="Arial" w:cs="Arial"/>
          <w:vertAlign w:val="superscript"/>
          <w:lang w:eastAsia="en-ZA"/>
        </w:rPr>
        <w:t>th</w:t>
      </w:r>
      <w:r w:rsidRPr="00D84D38">
        <w:rPr>
          <w:rFonts w:ascii="Arial" w:eastAsia="Times New Roman" w:hAnsi="Arial" w:cs="Arial"/>
          <w:lang w:eastAsia="en-ZA"/>
        </w:rPr>
        <w:t>) Business Day after posting (unless the contrary is proved).</w:t>
      </w:r>
      <w:bookmarkEnd w:id="298"/>
      <w:bookmarkEnd w:id="299"/>
    </w:p>
    <w:p w:rsidR="000C377A" w:rsidRPr="00D84D38" w:rsidRDefault="000C377A" w:rsidP="000470DE">
      <w:pPr>
        <w:widowControl w:val="0"/>
        <w:tabs>
          <w:tab w:val="left" w:pos="1440"/>
        </w:tabs>
        <w:spacing w:after="0" w:line="360" w:lineRule="auto"/>
        <w:ind w:left="1418" w:right="641"/>
        <w:jc w:val="both"/>
        <w:rPr>
          <w:rFonts w:ascii="Arial" w:eastAsia="Times New Roman" w:hAnsi="Arial" w:cs="Arial"/>
          <w:lang w:eastAsia="en-ZA"/>
        </w:rPr>
      </w:pPr>
    </w:p>
    <w:p w:rsidR="003117B3" w:rsidRPr="00D84D38" w:rsidRDefault="005565F9" w:rsidP="00CF1CF0">
      <w:pPr>
        <w:widowControl w:val="0"/>
        <w:numPr>
          <w:ilvl w:val="1"/>
          <w:numId w:val="9"/>
        </w:numPr>
        <w:tabs>
          <w:tab w:val="left" w:pos="1440"/>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The Service Provider chooses for the purpose of service of documents in legal proceedings its </w:t>
      </w:r>
      <w:r w:rsidRPr="00D84D38">
        <w:rPr>
          <w:rFonts w:ascii="Arial" w:eastAsia="Times New Roman" w:hAnsi="Arial" w:cs="Arial"/>
          <w:b/>
          <w:i/>
          <w:lang w:eastAsia="en-ZA"/>
        </w:rPr>
        <w:t>domicilium citandi et executandi</w:t>
      </w:r>
      <w:r w:rsidRPr="00D84D38">
        <w:rPr>
          <w:rFonts w:ascii="Arial" w:eastAsia="Times New Roman" w:hAnsi="Arial" w:cs="Arial"/>
          <w:lang w:eastAsia="en-ZA"/>
        </w:rPr>
        <w:t xml:space="preserve"> </w:t>
      </w:r>
      <w:r w:rsidR="002222CA" w:rsidRPr="00D84D38">
        <w:rPr>
          <w:rFonts w:ascii="Arial" w:eastAsia="Times New Roman" w:hAnsi="Arial" w:cs="Arial"/>
          <w:lang w:val="en-GB" w:eastAsia="en-ZA"/>
        </w:rPr>
        <w:t>as follows-</w:t>
      </w:r>
    </w:p>
    <w:p w:rsidR="00CF1CF0" w:rsidRPr="00D84D38" w:rsidRDefault="00CF1CF0" w:rsidP="00CF1CF0">
      <w:pPr>
        <w:pStyle w:val="ListParagraph"/>
        <w:rPr>
          <w:rFonts w:ascii="Arial" w:hAnsi="Arial" w:cs="Arial"/>
          <w:lang w:eastAsia="en-ZA"/>
        </w:rPr>
      </w:pPr>
    </w:p>
    <w:p w:rsidR="002222CA" w:rsidRPr="00D84D38" w:rsidRDefault="00493637" w:rsidP="009579C5">
      <w:pPr>
        <w:widowControl w:val="0"/>
        <w:tabs>
          <w:tab w:val="left" w:pos="1440"/>
        </w:tabs>
        <w:spacing w:after="0" w:line="360" w:lineRule="auto"/>
        <w:ind w:left="1418" w:right="641"/>
        <w:jc w:val="both"/>
        <w:rPr>
          <w:rFonts w:ascii="Arial" w:hAnsi="Arial" w:cs="Arial"/>
          <w:b/>
          <w:lang w:eastAsia="en-ZA"/>
        </w:rPr>
      </w:pPr>
      <w:r w:rsidRPr="00D84D38">
        <w:rPr>
          <w:rFonts w:ascii="Arial" w:hAnsi="Arial" w:cs="Arial"/>
          <w:b/>
          <w:lang w:eastAsia="en-ZA"/>
        </w:rPr>
        <w:t>[TO BE ADDED]</w:t>
      </w:r>
      <w:r w:rsidR="002222CA" w:rsidRPr="00D84D38">
        <w:rPr>
          <w:rFonts w:ascii="Arial" w:hAnsi="Arial" w:cs="Arial"/>
          <w:b/>
          <w:lang w:eastAsia="en-ZA"/>
        </w:rPr>
        <w:tab/>
      </w:r>
      <w:r w:rsidR="002222CA" w:rsidRPr="00D84D38">
        <w:rPr>
          <w:rFonts w:ascii="Arial" w:hAnsi="Arial" w:cs="Arial"/>
          <w:lang w:eastAsia="en-ZA"/>
        </w:rPr>
        <w:tab/>
      </w:r>
    </w:p>
    <w:p w:rsidR="00BA2B31" w:rsidRPr="00D84D38" w:rsidRDefault="00BA2B31" w:rsidP="00D84D38">
      <w:pPr>
        <w:tabs>
          <w:tab w:val="left" w:pos="144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40"/>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SARS chooses for the purpose of service of documents in legal proceedings its </w:t>
      </w:r>
      <w:r w:rsidRPr="00D84D38">
        <w:rPr>
          <w:rFonts w:ascii="Arial" w:eastAsia="Times New Roman" w:hAnsi="Arial" w:cs="Arial"/>
          <w:b/>
          <w:i/>
          <w:lang w:eastAsia="en-ZA"/>
        </w:rPr>
        <w:t>domicilium citandi et executandi</w:t>
      </w:r>
      <w:r w:rsidRPr="00D84D38">
        <w:rPr>
          <w:rFonts w:ascii="Arial" w:eastAsia="Times New Roman" w:hAnsi="Arial" w:cs="Arial"/>
          <w:lang w:eastAsia="en-ZA"/>
        </w:rPr>
        <w:t xml:space="preserve"> as follows</w:t>
      </w:r>
      <w:r w:rsidR="008364D2" w:rsidRPr="00D84D38">
        <w:rPr>
          <w:rFonts w:ascii="Arial" w:eastAsia="Times New Roman" w:hAnsi="Arial" w:cs="Arial"/>
          <w:lang w:eastAsia="en-ZA"/>
        </w:rPr>
        <w:t>-</w:t>
      </w:r>
    </w:p>
    <w:p w:rsidR="003117B3" w:rsidRPr="00D84D38" w:rsidRDefault="003117B3" w:rsidP="00D84D38">
      <w:pPr>
        <w:tabs>
          <w:tab w:val="left" w:pos="1440"/>
        </w:tabs>
        <w:spacing w:after="0" w:line="240" w:lineRule="auto"/>
        <w:jc w:val="both"/>
        <w:rPr>
          <w:rFonts w:ascii="Arial" w:eastAsia="Times New Roman" w:hAnsi="Arial" w:cs="Arial"/>
          <w:lang w:eastAsia="en-ZA"/>
        </w:rPr>
      </w:pPr>
    </w:p>
    <w:p w:rsidR="0007721B" w:rsidRPr="00D84D38" w:rsidRDefault="005565F9"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b/>
          <w:lang w:eastAsia="en-ZA"/>
        </w:rPr>
        <w:t>Lehae La SARS</w:t>
      </w:r>
    </w:p>
    <w:p w:rsidR="0007721B" w:rsidRPr="00D84D38" w:rsidRDefault="005565F9" w:rsidP="0007721B">
      <w:pPr>
        <w:pStyle w:val="ListParagraph"/>
        <w:widowControl w:val="0"/>
        <w:tabs>
          <w:tab w:val="left" w:pos="1276"/>
        </w:tabs>
        <w:spacing w:line="360" w:lineRule="auto"/>
        <w:ind w:left="2422" w:right="621"/>
        <w:jc w:val="both"/>
        <w:rPr>
          <w:rFonts w:ascii="Arial" w:hAnsi="Arial" w:cs="Arial"/>
          <w:lang w:eastAsia="en-ZA"/>
        </w:rPr>
      </w:pPr>
      <w:r w:rsidRPr="00D84D38">
        <w:rPr>
          <w:rFonts w:ascii="Arial" w:hAnsi="Arial" w:cs="Arial"/>
          <w:b/>
          <w:lang w:val="en-US"/>
        </w:rPr>
        <w:t xml:space="preserve">299 Bronkhorst Street </w:t>
      </w:r>
    </w:p>
    <w:p w:rsidR="0007721B" w:rsidRPr="00D84D38" w:rsidRDefault="005565F9" w:rsidP="0007721B">
      <w:pPr>
        <w:pStyle w:val="ListParagraph"/>
        <w:widowControl w:val="0"/>
        <w:tabs>
          <w:tab w:val="left" w:pos="1276"/>
        </w:tabs>
        <w:spacing w:line="360" w:lineRule="auto"/>
        <w:ind w:left="2422" w:right="621"/>
        <w:jc w:val="both"/>
        <w:rPr>
          <w:rFonts w:ascii="Arial" w:hAnsi="Arial" w:cs="Arial"/>
          <w:lang w:eastAsia="en-ZA"/>
        </w:rPr>
      </w:pPr>
      <w:r w:rsidRPr="00D84D38">
        <w:rPr>
          <w:rFonts w:ascii="Arial" w:hAnsi="Arial" w:cs="Arial"/>
          <w:b/>
          <w:lang w:val="en-US"/>
        </w:rPr>
        <w:t xml:space="preserve">Nieuw Muckleneuk </w:t>
      </w:r>
    </w:p>
    <w:p w:rsidR="0007721B" w:rsidRPr="00D84D38" w:rsidRDefault="005565F9" w:rsidP="0007721B">
      <w:pPr>
        <w:pStyle w:val="ListParagraph"/>
        <w:widowControl w:val="0"/>
        <w:tabs>
          <w:tab w:val="left" w:pos="1276"/>
        </w:tabs>
        <w:spacing w:line="360" w:lineRule="auto"/>
        <w:ind w:left="2422" w:right="621"/>
        <w:jc w:val="both"/>
        <w:rPr>
          <w:rFonts w:ascii="Arial" w:hAnsi="Arial" w:cs="Arial"/>
          <w:lang w:eastAsia="en-ZA"/>
        </w:rPr>
      </w:pPr>
      <w:r w:rsidRPr="00D84D38">
        <w:rPr>
          <w:rFonts w:ascii="Arial" w:hAnsi="Arial" w:cs="Arial"/>
          <w:b/>
          <w:lang w:val="en-US"/>
        </w:rPr>
        <w:t xml:space="preserve">Pretoria </w:t>
      </w:r>
    </w:p>
    <w:p w:rsidR="005565F9" w:rsidRPr="00D84D38" w:rsidRDefault="005565F9" w:rsidP="0007721B">
      <w:pPr>
        <w:pStyle w:val="ListParagraph"/>
        <w:widowControl w:val="0"/>
        <w:tabs>
          <w:tab w:val="left" w:pos="1276"/>
        </w:tabs>
        <w:spacing w:line="360" w:lineRule="auto"/>
        <w:ind w:left="2422" w:right="621"/>
        <w:jc w:val="both"/>
        <w:rPr>
          <w:rFonts w:ascii="Arial" w:hAnsi="Arial" w:cs="Arial"/>
          <w:lang w:eastAsia="en-ZA"/>
        </w:rPr>
      </w:pPr>
      <w:r w:rsidRPr="00D84D38">
        <w:rPr>
          <w:rFonts w:ascii="Arial" w:hAnsi="Arial" w:cs="Arial"/>
          <w:b/>
          <w:lang w:val="en-US"/>
        </w:rPr>
        <w:t>0181</w:t>
      </w:r>
      <w:r w:rsidRPr="00D84D38">
        <w:rPr>
          <w:rFonts w:ascii="Arial" w:hAnsi="Arial" w:cs="Arial"/>
          <w:lang w:eastAsia="en-ZA"/>
        </w:rPr>
        <w:tab/>
      </w:r>
    </w:p>
    <w:p w:rsidR="00682F89" w:rsidRPr="00D84D38" w:rsidRDefault="00682F89" w:rsidP="00D84D38">
      <w:pPr>
        <w:tabs>
          <w:tab w:val="left" w:pos="1440"/>
        </w:tabs>
        <w:spacing w:after="0" w:line="240" w:lineRule="auto"/>
        <w:jc w:val="both"/>
        <w:rPr>
          <w:rFonts w:ascii="Arial" w:eastAsia="Times New Roman" w:hAnsi="Arial" w:cs="Arial"/>
          <w:lang w:eastAsia="en-ZA"/>
        </w:rPr>
      </w:pPr>
    </w:p>
    <w:p w:rsidR="005565F9" w:rsidRPr="00D84D38" w:rsidRDefault="005565F9"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Any Party to this Agreement may change its </w:t>
      </w:r>
      <w:r w:rsidRPr="00D84D38">
        <w:rPr>
          <w:rFonts w:ascii="Arial" w:eastAsia="Times New Roman" w:hAnsi="Arial" w:cs="Arial"/>
          <w:i/>
          <w:lang w:eastAsia="en-ZA"/>
        </w:rPr>
        <w:t xml:space="preserve">domicilium citandi </w:t>
      </w:r>
      <w:proofErr w:type="gramStart"/>
      <w:r w:rsidRPr="00D84D38">
        <w:rPr>
          <w:rFonts w:ascii="Arial" w:eastAsia="Times New Roman" w:hAnsi="Arial" w:cs="Arial"/>
          <w:i/>
          <w:lang w:eastAsia="en-ZA"/>
        </w:rPr>
        <w:t>et</w:t>
      </w:r>
      <w:proofErr w:type="gramEnd"/>
      <w:r w:rsidRPr="00D84D38">
        <w:rPr>
          <w:rFonts w:ascii="Arial" w:eastAsia="Times New Roman" w:hAnsi="Arial" w:cs="Arial"/>
          <w:i/>
          <w:lang w:eastAsia="en-ZA"/>
        </w:rPr>
        <w:t xml:space="preserve"> executandi</w:t>
      </w:r>
      <w:r w:rsidRPr="00D84D38">
        <w:rPr>
          <w:rFonts w:ascii="Arial" w:eastAsia="Times New Roman" w:hAnsi="Arial" w:cs="Arial"/>
          <w:lang w:eastAsia="en-ZA"/>
        </w:rPr>
        <w:t xml:space="preserve"> by giving the other Party thirty (30) days’ notice as prescribed in </w:t>
      </w:r>
      <w:r w:rsidR="00AA023B" w:rsidRPr="00D84D38">
        <w:rPr>
          <w:rFonts w:ascii="Arial" w:eastAsia="Times New Roman" w:hAnsi="Arial" w:cs="Arial"/>
          <w:b/>
          <w:lang w:eastAsia="en-ZA"/>
        </w:rPr>
        <w:t>c</w:t>
      </w:r>
      <w:r w:rsidRPr="00D84D38">
        <w:rPr>
          <w:rFonts w:ascii="Arial" w:eastAsia="Times New Roman" w:hAnsi="Arial" w:cs="Arial"/>
          <w:b/>
          <w:lang w:eastAsia="en-ZA"/>
        </w:rPr>
        <w:t xml:space="preserve">lause </w:t>
      </w:r>
      <w:r w:rsidR="00E765E5" w:rsidRPr="00D84D38">
        <w:rPr>
          <w:rFonts w:ascii="Arial" w:eastAsia="Times New Roman" w:hAnsi="Arial" w:cs="Arial"/>
          <w:b/>
          <w:lang w:eastAsia="en-ZA"/>
        </w:rPr>
        <w:fldChar w:fldCharType="begin"/>
      </w:r>
      <w:r w:rsidR="00E765E5" w:rsidRPr="00D84D38">
        <w:rPr>
          <w:rFonts w:ascii="Arial" w:eastAsia="Times New Roman" w:hAnsi="Arial" w:cs="Arial"/>
          <w:b/>
          <w:lang w:eastAsia="en-ZA"/>
        </w:rPr>
        <w:instrText xml:space="preserve"> REF _Ref433892011 \r \h </w:instrText>
      </w:r>
      <w:r w:rsidR="007A561E" w:rsidRPr="00D84D38">
        <w:rPr>
          <w:rFonts w:ascii="Arial" w:eastAsia="Times New Roman" w:hAnsi="Arial" w:cs="Arial"/>
          <w:b/>
          <w:lang w:eastAsia="en-ZA"/>
        </w:rPr>
        <w:instrText xml:space="preserve"> \* MERGEFORMAT </w:instrText>
      </w:r>
      <w:r w:rsidR="00E765E5" w:rsidRPr="00D84D38">
        <w:rPr>
          <w:rFonts w:ascii="Arial" w:eastAsia="Times New Roman" w:hAnsi="Arial" w:cs="Arial"/>
          <w:b/>
          <w:lang w:eastAsia="en-ZA"/>
        </w:rPr>
      </w:r>
      <w:r w:rsidR="00E765E5" w:rsidRPr="00D84D38">
        <w:rPr>
          <w:rFonts w:ascii="Arial" w:eastAsia="Times New Roman" w:hAnsi="Arial" w:cs="Arial"/>
          <w:b/>
          <w:lang w:eastAsia="en-ZA"/>
        </w:rPr>
        <w:fldChar w:fldCharType="separate"/>
      </w:r>
      <w:r w:rsidR="00910EAB" w:rsidRPr="00D84D38">
        <w:rPr>
          <w:rFonts w:ascii="Arial" w:eastAsia="Times New Roman" w:hAnsi="Arial" w:cs="Arial"/>
          <w:b/>
          <w:lang w:eastAsia="en-ZA"/>
        </w:rPr>
        <w:t>25.1</w:t>
      </w:r>
      <w:r w:rsidR="00E765E5" w:rsidRPr="00D84D38">
        <w:rPr>
          <w:rFonts w:ascii="Arial" w:eastAsia="Times New Roman" w:hAnsi="Arial" w:cs="Arial"/>
          <w:b/>
          <w:lang w:eastAsia="en-ZA"/>
        </w:rPr>
        <w:fldChar w:fldCharType="end"/>
      </w:r>
      <w:r w:rsidR="00E765E5" w:rsidRPr="00D84D38">
        <w:rPr>
          <w:rFonts w:ascii="Arial" w:eastAsia="Times New Roman" w:hAnsi="Arial" w:cs="Arial"/>
          <w:b/>
          <w:lang w:eastAsia="en-ZA"/>
        </w:rPr>
        <w:t xml:space="preserve"> </w:t>
      </w:r>
      <w:r w:rsidR="00E765E5" w:rsidRPr="00D84D38">
        <w:rPr>
          <w:rFonts w:ascii="Arial" w:eastAsia="Times New Roman" w:hAnsi="Arial" w:cs="Arial"/>
          <w:lang w:eastAsia="en-ZA"/>
        </w:rPr>
        <w:t>above.</w:t>
      </w:r>
    </w:p>
    <w:p w:rsidR="00AA023B" w:rsidRPr="00D84D38" w:rsidRDefault="00AA023B" w:rsidP="00D84D38">
      <w:pPr>
        <w:tabs>
          <w:tab w:val="left" w:pos="1418"/>
        </w:tabs>
        <w:spacing w:after="0" w:line="240" w:lineRule="auto"/>
        <w:jc w:val="both"/>
        <w:rPr>
          <w:rFonts w:ascii="Arial" w:eastAsia="Times New Roman" w:hAnsi="Arial" w:cs="Arial"/>
          <w:lang w:eastAsia="en-ZA"/>
        </w:rPr>
      </w:pPr>
    </w:p>
    <w:p w:rsidR="00C415C8" w:rsidRPr="00D84D38" w:rsidRDefault="005565F9" w:rsidP="00D84D38">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Start w:id="300" w:name="_Toc390933302"/>
    </w:p>
    <w:p w:rsidR="00C415C8" w:rsidRPr="00D84D38" w:rsidRDefault="00C415C8" w:rsidP="00D84D38">
      <w:pPr>
        <w:tabs>
          <w:tab w:val="left" w:pos="1418"/>
        </w:tabs>
        <w:spacing w:after="0" w:line="240" w:lineRule="auto"/>
        <w:jc w:val="both"/>
      </w:pPr>
    </w:p>
    <w:p w:rsidR="00682F89" w:rsidRPr="00D84D38" w:rsidRDefault="005A2C1D" w:rsidP="00D84D38">
      <w:pPr>
        <w:pStyle w:val="Heading3"/>
      </w:pPr>
      <w:r w:rsidRPr="00D84D38">
        <w:t>FORCE MAJEURE</w:t>
      </w:r>
      <w:bookmarkEnd w:id="300"/>
      <w:r w:rsidR="00BD41D5" w:rsidRPr="00D84D38">
        <w:fldChar w:fldCharType="begin"/>
      </w:r>
      <w:r w:rsidR="00BD41D5" w:rsidRPr="00D84D38">
        <w:instrText xml:space="preserve"> TC "</w:instrText>
      </w:r>
      <w:bookmarkStart w:id="301" w:name="_Toc433890452"/>
      <w:r w:rsidR="00BD41D5" w:rsidRPr="00D84D38">
        <w:instrText>24.  FORCE MAJEURE</w:instrText>
      </w:r>
      <w:bookmarkEnd w:id="301"/>
      <w:r w:rsidR="00BD41D5" w:rsidRPr="00D84D38">
        <w:instrText xml:space="preserve">" \f C \l "1" </w:instrText>
      </w:r>
      <w:r w:rsidR="00BD41D5" w:rsidRPr="00D84D38">
        <w:fldChar w:fldCharType="end"/>
      </w:r>
    </w:p>
    <w:p w:rsidR="009579C5" w:rsidRPr="00D84D38" w:rsidRDefault="009579C5" w:rsidP="009579C5">
      <w:pPr>
        <w:widowControl w:val="0"/>
        <w:tabs>
          <w:tab w:val="left" w:pos="1418"/>
        </w:tabs>
        <w:spacing w:after="0" w:line="360" w:lineRule="auto"/>
        <w:ind w:left="1418" w:right="641"/>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To the extent that, and for as long as either of the Parties (hereinafter referred to as the “the affected Party”) </w:t>
      </w:r>
      <w:r w:rsidR="002267ED" w:rsidRPr="00D84D38">
        <w:rPr>
          <w:rFonts w:ascii="Arial" w:eastAsia="Times New Roman" w:hAnsi="Arial" w:cs="Arial"/>
          <w:lang w:eastAsia="en-ZA"/>
        </w:rPr>
        <w:t xml:space="preserve">is </w:t>
      </w:r>
      <w:r w:rsidRPr="00D84D38">
        <w:rPr>
          <w:rFonts w:ascii="Arial" w:eastAsia="Times New Roman" w:hAnsi="Arial" w:cs="Arial"/>
          <w:lang w:eastAsia="en-ZA"/>
        </w:rPr>
        <w:t xml:space="preserve">rendered unable wholly or in part, to carry out any of its obligations under this Agreement, by reason of any </w:t>
      </w:r>
      <w:r w:rsidR="002267ED" w:rsidRPr="00D84D38">
        <w:rPr>
          <w:rFonts w:ascii="Arial" w:eastAsia="Times New Roman" w:hAnsi="Arial" w:cs="Arial"/>
          <w:i/>
          <w:lang w:eastAsia="en-ZA"/>
        </w:rPr>
        <w:t>force majeure</w:t>
      </w:r>
      <w:r w:rsidR="002267ED" w:rsidRPr="00D84D38">
        <w:rPr>
          <w:rFonts w:ascii="Arial" w:eastAsia="Times New Roman" w:hAnsi="Arial" w:cs="Arial"/>
          <w:lang w:eastAsia="en-ZA"/>
        </w:rPr>
        <w:t xml:space="preserve"> </w:t>
      </w:r>
      <w:r w:rsidR="002267ED" w:rsidRPr="00D84D38">
        <w:rPr>
          <w:rFonts w:ascii="Arial" w:eastAsia="Times New Roman" w:hAnsi="Arial" w:cs="Arial"/>
          <w:lang w:eastAsia="en-ZA"/>
        </w:rPr>
        <w:lastRenderedPageBreak/>
        <w:t xml:space="preserve">event </w:t>
      </w:r>
      <w:r w:rsidRPr="00D84D38">
        <w:rPr>
          <w:rFonts w:ascii="Arial" w:eastAsia="Times New Roman" w:hAnsi="Arial" w:cs="Arial"/>
          <w:lang w:eastAsia="en-ZA"/>
        </w:rPr>
        <w:t xml:space="preserve">beyond its reasonable control, then subject to </w:t>
      </w:r>
      <w:r w:rsidR="00E2385E" w:rsidRPr="00D84D38">
        <w:rPr>
          <w:rFonts w:ascii="Arial" w:eastAsia="Times New Roman" w:hAnsi="Arial" w:cs="Arial"/>
          <w:b/>
          <w:lang w:eastAsia="en-ZA"/>
        </w:rPr>
        <w:t xml:space="preserve"> c</w:t>
      </w:r>
      <w:r w:rsidRPr="00D84D38">
        <w:rPr>
          <w:rFonts w:ascii="Arial" w:eastAsia="Times New Roman" w:hAnsi="Arial" w:cs="Arial"/>
          <w:b/>
          <w:lang w:eastAsia="en-ZA"/>
        </w:rPr>
        <w:t xml:space="preserve">lause </w:t>
      </w:r>
      <w:r w:rsidR="0095144D" w:rsidRPr="00D84D38">
        <w:rPr>
          <w:rFonts w:ascii="Arial" w:eastAsia="Times New Roman" w:hAnsi="Arial" w:cs="Arial"/>
          <w:b/>
          <w:lang w:eastAsia="en-ZA"/>
        </w:rPr>
        <w:fldChar w:fldCharType="begin"/>
      </w:r>
      <w:r w:rsidR="0095144D" w:rsidRPr="00D84D38">
        <w:rPr>
          <w:rFonts w:ascii="Arial" w:eastAsia="Times New Roman" w:hAnsi="Arial" w:cs="Arial"/>
          <w:b/>
          <w:lang w:eastAsia="en-ZA"/>
        </w:rPr>
        <w:instrText xml:space="preserve"> REF _Ref399492230 \r \p \h  \* MERGEFORMAT </w:instrText>
      </w:r>
      <w:r w:rsidR="0095144D" w:rsidRPr="00D84D38">
        <w:rPr>
          <w:rFonts w:ascii="Arial" w:eastAsia="Times New Roman" w:hAnsi="Arial" w:cs="Arial"/>
          <w:b/>
          <w:lang w:eastAsia="en-ZA"/>
        </w:rPr>
      </w:r>
      <w:r w:rsidR="0095144D" w:rsidRPr="00D84D38">
        <w:rPr>
          <w:rFonts w:ascii="Arial" w:eastAsia="Times New Roman" w:hAnsi="Arial" w:cs="Arial"/>
          <w:b/>
          <w:lang w:eastAsia="en-ZA"/>
        </w:rPr>
        <w:fldChar w:fldCharType="separate"/>
      </w:r>
      <w:r w:rsidR="00910EAB" w:rsidRPr="00D84D38">
        <w:rPr>
          <w:rFonts w:ascii="Arial" w:eastAsia="Times New Roman" w:hAnsi="Arial" w:cs="Arial"/>
          <w:b/>
          <w:lang w:eastAsia="en-ZA"/>
        </w:rPr>
        <w:t>26.5 below</w:t>
      </w:r>
      <w:r w:rsidR="0095144D" w:rsidRPr="00D84D38">
        <w:rPr>
          <w:rFonts w:ascii="Arial" w:eastAsia="Times New Roman" w:hAnsi="Arial" w:cs="Arial"/>
          <w:b/>
          <w:lang w:eastAsia="en-ZA"/>
        </w:rPr>
        <w:fldChar w:fldCharType="end"/>
      </w:r>
    </w:p>
    <w:p w:rsidR="007F322A" w:rsidRPr="00D84D38" w:rsidRDefault="007F322A" w:rsidP="00520B7C">
      <w:pPr>
        <w:widowControl w:val="0"/>
        <w:tabs>
          <w:tab w:val="left" w:pos="1418"/>
        </w:tabs>
        <w:spacing w:after="0" w:line="360" w:lineRule="auto"/>
        <w:ind w:left="1418" w:right="641"/>
        <w:jc w:val="both"/>
        <w:rPr>
          <w:rFonts w:ascii="Arial" w:eastAsia="Times New Roman" w:hAnsi="Arial" w:cs="Arial"/>
          <w:lang w:eastAsia="en-ZA"/>
        </w:rPr>
      </w:pPr>
    </w:p>
    <w:p w:rsidR="006106A3" w:rsidRPr="00D84D38" w:rsidRDefault="005A2C1D" w:rsidP="00E2385E">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The affected Party shall be released from the relevant obligation and shall incur no liability therefore during the continuance of the said </w:t>
      </w:r>
      <w:r w:rsidR="002267ED" w:rsidRPr="00D84D38">
        <w:rPr>
          <w:rFonts w:ascii="Arial" w:hAnsi="Arial" w:cs="Arial"/>
          <w:i/>
          <w:lang w:eastAsia="en-ZA"/>
        </w:rPr>
        <w:t>force majeure</w:t>
      </w:r>
      <w:r w:rsidR="002267ED" w:rsidRPr="00D84D38">
        <w:rPr>
          <w:rFonts w:ascii="Arial" w:hAnsi="Arial" w:cs="Arial"/>
          <w:lang w:eastAsia="en-ZA"/>
        </w:rPr>
        <w:t xml:space="preserve"> event</w:t>
      </w:r>
      <w:r w:rsidRPr="00D84D38">
        <w:rPr>
          <w:rFonts w:ascii="Arial" w:hAnsi="Arial" w:cs="Arial"/>
          <w:lang w:eastAsia="en-ZA"/>
        </w:rPr>
        <w:t>; and</w:t>
      </w:r>
    </w:p>
    <w:p w:rsidR="000470DE" w:rsidRPr="00D84D38" w:rsidRDefault="000470DE" w:rsidP="00D84D38">
      <w:pPr>
        <w:tabs>
          <w:tab w:val="left" w:pos="1418"/>
        </w:tabs>
        <w:spacing w:after="0" w:line="240" w:lineRule="auto"/>
        <w:jc w:val="both"/>
        <w:rPr>
          <w:rFonts w:ascii="Arial" w:hAnsi="Arial" w:cs="Arial"/>
          <w:lang w:eastAsia="en-ZA"/>
        </w:rPr>
      </w:pPr>
    </w:p>
    <w:p w:rsidR="005A2C1D" w:rsidRPr="00D84D38" w:rsidRDefault="005A2C1D" w:rsidP="00675403">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 xml:space="preserve">The obligations not affected by the said </w:t>
      </w:r>
      <w:r w:rsidR="002267ED" w:rsidRPr="00D84D38">
        <w:rPr>
          <w:rFonts w:ascii="Arial" w:hAnsi="Arial" w:cs="Arial"/>
          <w:i/>
          <w:lang w:eastAsia="en-ZA"/>
        </w:rPr>
        <w:t>force majeure</w:t>
      </w:r>
      <w:r w:rsidR="002267ED" w:rsidRPr="00D84D38">
        <w:rPr>
          <w:rFonts w:ascii="Arial" w:hAnsi="Arial" w:cs="Arial"/>
          <w:lang w:eastAsia="en-ZA"/>
        </w:rPr>
        <w:t xml:space="preserve"> event </w:t>
      </w:r>
      <w:r w:rsidRPr="00D84D38">
        <w:rPr>
          <w:rFonts w:ascii="Arial" w:hAnsi="Arial" w:cs="Arial"/>
          <w:lang w:eastAsia="en-ZA"/>
        </w:rPr>
        <w:t>shall remain in force.</w:t>
      </w:r>
    </w:p>
    <w:p w:rsidR="000C377A" w:rsidRPr="00D84D38" w:rsidRDefault="000C377A" w:rsidP="00D84D38">
      <w:pPr>
        <w:tabs>
          <w:tab w:val="left" w:pos="1418"/>
        </w:tabs>
        <w:spacing w:after="0" w:line="240" w:lineRule="auto"/>
        <w:jc w:val="both"/>
        <w:rPr>
          <w:rFonts w:ascii="Arial" w:eastAsia="Times New Roman" w:hAnsi="Arial" w:cs="Arial"/>
          <w:lang w:eastAsia="en-ZA"/>
        </w:rPr>
      </w:pPr>
    </w:p>
    <w:p w:rsidR="005A4011" w:rsidRPr="00D84D38" w:rsidRDefault="005A2C1D" w:rsidP="000C377A">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To the extent that the affected Party is not the cause of the </w:t>
      </w:r>
      <w:r w:rsidR="002267ED" w:rsidRPr="00D84D38">
        <w:rPr>
          <w:rFonts w:ascii="Arial" w:eastAsia="Times New Roman" w:hAnsi="Arial" w:cs="Arial"/>
          <w:i/>
          <w:lang w:eastAsia="en-ZA"/>
        </w:rPr>
        <w:t xml:space="preserve">force majeure </w:t>
      </w:r>
      <w:r w:rsidR="002267ED" w:rsidRPr="00D84D38">
        <w:rPr>
          <w:rFonts w:ascii="Arial" w:eastAsia="Times New Roman" w:hAnsi="Arial" w:cs="Arial"/>
          <w:lang w:eastAsia="en-ZA"/>
        </w:rPr>
        <w:t>event</w:t>
      </w:r>
      <w:r w:rsidRPr="00D84D38">
        <w:rPr>
          <w:rFonts w:ascii="Arial" w:eastAsia="Times New Roman" w:hAnsi="Arial" w:cs="Arial"/>
          <w:lang w:eastAsia="en-ZA"/>
        </w:rPr>
        <w:t xml:space="preserve">, such </w:t>
      </w:r>
      <w:r w:rsidR="002267ED" w:rsidRPr="00D84D38">
        <w:rPr>
          <w:rFonts w:ascii="Arial" w:eastAsia="Times New Roman" w:hAnsi="Arial" w:cs="Arial"/>
          <w:i/>
          <w:lang w:eastAsia="en-ZA"/>
        </w:rPr>
        <w:t>force majeure</w:t>
      </w:r>
      <w:r w:rsidR="002267ED" w:rsidRPr="00D84D38">
        <w:rPr>
          <w:rFonts w:ascii="Arial" w:eastAsia="Times New Roman" w:hAnsi="Arial" w:cs="Arial"/>
          <w:lang w:eastAsia="en-ZA"/>
        </w:rPr>
        <w:t xml:space="preserve"> event</w:t>
      </w:r>
      <w:r w:rsidRPr="00D84D38">
        <w:rPr>
          <w:rFonts w:ascii="Arial" w:eastAsia="Times New Roman" w:hAnsi="Arial" w:cs="Arial"/>
          <w:lang w:eastAsia="en-ZA"/>
        </w:rPr>
        <w:t xml:space="preserve"> may be deemed to include, but shall not be limited thereto, fire, storm, explosion, accidents, earthquake, an epidemic, floods, drought, war, revolution, riots, sabotage, sanctions, or the operation of any law or regulation under the law or any other cause beyond the reasonable control of that Party.</w:t>
      </w:r>
      <w:r w:rsidR="001444E2" w:rsidRPr="00D84D38">
        <w:rPr>
          <w:rFonts w:ascii="Arial" w:eastAsia="Times New Roman" w:hAnsi="Arial" w:cs="Arial"/>
          <w:lang w:eastAsia="en-ZA"/>
        </w:rPr>
        <w:t xml:space="preserve"> </w:t>
      </w:r>
    </w:p>
    <w:p w:rsidR="00204322" w:rsidRPr="00D84D38" w:rsidRDefault="00204322" w:rsidP="00D84D38">
      <w:pPr>
        <w:tabs>
          <w:tab w:val="left" w:pos="1418"/>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Should such </w:t>
      </w:r>
      <w:r w:rsidR="002267ED" w:rsidRPr="00D84D38">
        <w:rPr>
          <w:rFonts w:ascii="Arial" w:eastAsia="Times New Roman" w:hAnsi="Arial" w:cs="Arial"/>
          <w:i/>
          <w:lang w:eastAsia="en-ZA"/>
        </w:rPr>
        <w:t>force majeure</w:t>
      </w:r>
      <w:r w:rsidR="002267ED" w:rsidRPr="00D84D38">
        <w:rPr>
          <w:rFonts w:ascii="Arial" w:eastAsia="Times New Roman" w:hAnsi="Arial" w:cs="Arial"/>
          <w:lang w:eastAsia="en-ZA"/>
        </w:rPr>
        <w:t xml:space="preserve"> event </w:t>
      </w:r>
      <w:r w:rsidRPr="00D84D38">
        <w:rPr>
          <w:rFonts w:ascii="Arial" w:eastAsia="Times New Roman" w:hAnsi="Arial" w:cs="Arial"/>
          <w:lang w:eastAsia="en-ZA"/>
        </w:rPr>
        <w:t>arise, the affected Party shall within seven (7) days notify the other Party of the estimated duration and extent of the disturbing circumstances with sufficient particulars to enable the other Party to assess the possibility of obtaining performance by another means</w:t>
      </w:r>
      <w:r w:rsidR="009063DD" w:rsidRPr="00D84D38">
        <w:rPr>
          <w:rFonts w:ascii="Arial" w:eastAsia="Times New Roman" w:hAnsi="Arial" w:cs="Arial"/>
          <w:lang w:eastAsia="en-ZA"/>
        </w:rPr>
        <w:t>.</w:t>
      </w:r>
    </w:p>
    <w:p w:rsidR="00AA023B" w:rsidRPr="00D84D38" w:rsidRDefault="00AA023B" w:rsidP="00D84D38">
      <w:pPr>
        <w:tabs>
          <w:tab w:val="left" w:pos="1418"/>
        </w:tabs>
        <w:spacing w:after="0" w:line="240" w:lineRule="auto"/>
        <w:jc w:val="both"/>
        <w:rPr>
          <w:rFonts w:ascii="Arial" w:eastAsia="Times New Roman" w:hAnsi="Arial" w:cs="Arial"/>
          <w:lang w:eastAsia="en-ZA"/>
        </w:rPr>
      </w:pPr>
    </w:p>
    <w:p w:rsidR="005A2C1D" w:rsidRPr="00D84D38" w:rsidRDefault="005A2C1D" w:rsidP="00675403">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rsidR="00682F89" w:rsidRPr="00D84D38" w:rsidRDefault="00682F89" w:rsidP="00520B7C">
      <w:pPr>
        <w:widowControl w:val="0"/>
        <w:tabs>
          <w:tab w:val="left" w:pos="1418"/>
        </w:tabs>
        <w:spacing w:after="0" w:line="360" w:lineRule="auto"/>
        <w:ind w:left="1418" w:right="641"/>
        <w:jc w:val="both"/>
        <w:rPr>
          <w:rFonts w:ascii="Arial" w:eastAsia="Times New Roman" w:hAnsi="Arial" w:cs="Arial"/>
          <w:lang w:eastAsia="en-ZA"/>
        </w:rPr>
      </w:pPr>
      <w:bookmarkStart w:id="302" w:name="_Ref350356082"/>
      <w:bookmarkStart w:id="303" w:name="_Ref382223915"/>
      <w:bookmarkStart w:id="304" w:name="_Ref384979865"/>
    </w:p>
    <w:p w:rsidR="00E2385E" w:rsidRPr="00D84D38" w:rsidRDefault="005A2C1D" w:rsidP="00E2385E">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bookmarkStart w:id="305" w:name="_Ref399492230"/>
      <w:r w:rsidRPr="00D84D38">
        <w:rPr>
          <w:rFonts w:ascii="Arial" w:eastAsia="Times New Roman" w:hAnsi="Arial" w:cs="Arial"/>
          <w:lang w:eastAsia="en-ZA"/>
        </w:rPr>
        <w:t xml:space="preserve">Should the </w:t>
      </w:r>
      <w:r w:rsidRPr="00D84D38">
        <w:rPr>
          <w:rFonts w:ascii="Arial" w:eastAsia="Times New Roman" w:hAnsi="Arial" w:cs="Arial"/>
          <w:i/>
          <w:lang w:eastAsia="en-ZA"/>
        </w:rPr>
        <w:t>force majeure</w:t>
      </w:r>
      <w:r w:rsidRPr="00D84D38">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302"/>
      <w:bookmarkEnd w:id="303"/>
      <w:bookmarkEnd w:id="304"/>
      <w:bookmarkEnd w:id="305"/>
    </w:p>
    <w:p w:rsidR="005A4011" w:rsidRPr="00D84D38" w:rsidRDefault="005A4011" w:rsidP="00D84D38">
      <w:pPr>
        <w:tabs>
          <w:tab w:val="left" w:pos="1418"/>
        </w:tabs>
        <w:spacing w:after="0" w:line="240" w:lineRule="auto"/>
        <w:jc w:val="both"/>
        <w:rPr>
          <w:rFonts w:ascii="Arial" w:eastAsia="Times New Roman" w:hAnsi="Arial" w:cs="Arial"/>
          <w:lang w:eastAsia="en-ZA"/>
        </w:rPr>
      </w:pPr>
    </w:p>
    <w:p w:rsidR="00A605B0" w:rsidRPr="00D84D38" w:rsidRDefault="005A2C1D" w:rsidP="00520B7C">
      <w:pPr>
        <w:widowControl w:val="0"/>
        <w:numPr>
          <w:ilvl w:val="1"/>
          <w:numId w:val="9"/>
        </w:numPr>
        <w:tabs>
          <w:tab w:val="left" w:pos="1418"/>
        </w:tabs>
        <w:spacing w:after="0" w:line="360" w:lineRule="auto"/>
        <w:ind w:left="1418" w:right="641" w:hanging="992"/>
        <w:jc w:val="both"/>
        <w:rPr>
          <w:rFonts w:ascii="Arial" w:eastAsia="Times New Roman" w:hAnsi="Arial" w:cs="Arial"/>
          <w:lang w:eastAsia="en-ZA"/>
        </w:rPr>
      </w:pPr>
      <w:r w:rsidRPr="00D84D38">
        <w:rPr>
          <w:rFonts w:ascii="Arial" w:eastAsia="Times New Roman" w:hAnsi="Arial" w:cs="Arial"/>
          <w:lang w:eastAsia="en-ZA"/>
        </w:rPr>
        <w:t xml:space="preserve">SARS shall be entitled to </w:t>
      </w:r>
      <w:r w:rsidR="004E2788" w:rsidRPr="00D84D38">
        <w:rPr>
          <w:rFonts w:ascii="Arial" w:eastAsia="Times New Roman" w:hAnsi="Arial" w:cs="Arial"/>
          <w:lang w:eastAsia="en-ZA"/>
        </w:rPr>
        <w:t>engage the</w:t>
      </w:r>
      <w:r w:rsidRPr="00D84D38">
        <w:rPr>
          <w:rFonts w:ascii="Arial" w:eastAsia="Times New Roman" w:hAnsi="Arial" w:cs="Arial"/>
          <w:lang w:eastAsia="en-ZA"/>
        </w:rPr>
        <w:t xml:space="preserve"> service</w:t>
      </w:r>
      <w:r w:rsidR="009063DD" w:rsidRPr="00D84D38">
        <w:rPr>
          <w:rFonts w:ascii="Arial" w:eastAsia="Times New Roman" w:hAnsi="Arial" w:cs="Arial"/>
          <w:lang w:eastAsia="en-ZA"/>
        </w:rPr>
        <w:t>s</w:t>
      </w:r>
      <w:r w:rsidRPr="00D84D38">
        <w:rPr>
          <w:rFonts w:ascii="Arial" w:eastAsia="Times New Roman" w:hAnsi="Arial" w:cs="Arial"/>
          <w:lang w:eastAsia="en-ZA"/>
        </w:rPr>
        <w:t xml:space="preserve"> of other parties during </w:t>
      </w:r>
      <w:r w:rsidR="005A4011" w:rsidRPr="00D84D38">
        <w:rPr>
          <w:rFonts w:ascii="Arial" w:eastAsia="Times New Roman" w:hAnsi="Arial" w:cs="Arial"/>
          <w:lang w:eastAsia="en-ZA"/>
        </w:rPr>
        <w:t xml:space="preserve">any </w:t>
      </w:r>
      <w:r w:rsidR="005A4011" w:rsidRPr="00D84D38">
        <w:rPr>
          <w:rFonts w:ascii="Arial" w:eastAsia="Times New Roman" w:hAnsi="Arial" w:cs="Arial"/>
          <w:i/>
          <w:lang w:eastAsia="en-ZA"/>
        </w:rPr>
        <w:t>force majeure</w:t>
      </w:r>
      <w:r w:rsidR="005A4011" w:rsidRPr="00D84D38">
        <w:rPr>
          <w:rFonts w:ascii="Arial" w:eastAsia="Times New Roman" w:hAnsi="Arial" w:cs="Arial"/>
          <w:lang w:eastAsia="en-ZA"/>
        </w:rPr>
        <w:t xml:space="preserve"> </w:t>
      </w:r>
      <w:r w:rsidRPr="00D84D38">
        <w:rPr>
          <w:rFonts w:ascii="Arial" w:eastAsia="Times New Roman" w:hAnsi="Arial" w:cs="Arial"/>
          <w:lang w:eastAsia="en-ZA"/>
        </w:rPr>
        <w:t>period.</w:t>
      </w:r>
    </w:p>
    <w:p w:rsidR="00D84D38" w:rsidRPr="00D84D38" w:rsidRDefault="00D84D38" w:rsidP="00D84D38">
      <w:pPr>
        <w:tabs>
          <w:tab w:val="left" w:pos="1418"/>
        </w:tabs>
        <w:spacing w:after="0" w:line="240" w:lineRule="auto"/>
        <w:jc w:val="both"/>
        <w:rPr>
          <w:u w:val="single"/>
        </w:rPr>
      </w:pPr>
      <w:bookmarkStart w:id="306" w:name="_Toc390854700"/>
      <w:bookmarkStart w:id="307" w:name="_Toc390855607"/>
      <w:bookmarkStart w:id="308" w:name="_Toc390933192"/>
      <w:bookmarkStart w:id="309" w:name="_Toc390933303"/>
      <w:bookmarkStart w:id="310" w:name="_Toc390854702"/>
      <w:bookmarkStart w:id="311" w:name="_Toc390855609"/>
      <w:bookmarkStart w:id="312" w:name="_Toc390933194"/>
      <w:bookmarkStart w:id="313" w:name="_Toc390933305"/>
      <w:bookmarkStart w:id="314" w:name="_Toc390854704"/>
      <w:bookmarkStart w:id="315" w:name="_Toc390855611"/>
      <w:bookmarkStart w:id="316" w:name="_Toc390933196"/>
      <w:bookmarkStart w:id="317" w:name="_Toc390933307"/>
      <w:bookmarkStart w:id="318" w:name="_Toc390854706"/>
      <w:bookmarkStart w:id="319" w:name="_Toc390855613"/>
      <w:bookmarkStart w:id="320" w:name="_Toc390933198"/>
      <w:bookmarkStart w:id="321" w:name="_Toc390933309"/>
      <w:bookmarkStart w:id="322" w:name="_Toc390854707"/>
      <w:bookmarkStart w:id="323" w:name="_Toc390855614"/>
      <w:bookmarkStart w:id="324" w:name="_Toc390933199"/>
      <w:bookmarkStart w:id="325" w:name="_Toc390933310"/>
      <w:bookmarkStart w:id="326" w:name="_Toc390854709"/>
      <w:bookmarkStart w:id="327" w:name="_Toc390855616"/>
      <w:bookmarkStart w:id="328" w:name="_Toc390933201"/>
      <w:bookmarkStart w:id="329" w:name="_Toc390933312"/>
      <w:bookmarkStart w:id="330" w:name="_Toc390854711"/>
      <w:bookmarkStart w:id="331" w:name="_Toc390855618"/>
      <w:bookmarkStart w:id="332" w:name="_Toc390933203"/>
      <w:bookmarkStart w:id="333" w:name="_Toc390933314"/>
      <w:bookmarkStart w:id="334" w:name="_Toc390854713"/>
      <w:bookmarkStart w:id="335" w:name="_Toc390855620"/>
      <w:bookmarkStart w:id="336" w:name="_Toc390933205"/>
      <w:bookmarkStart w:id="337" w:name="_Toc390933316"/>
      <w:bookmarkStart w:id="338" w:name="_Toc390854715"/>
      <w:bookmarkStart w:id="339" w:name="_Toc390855622"/>
      <w:bookmarkStart w:id="340" w:name="_Toc390933207"/>
      <w:bookmarkStart w:id="341" w:name="_Toc390933318"/>
      <w:bookmarkStart w:id="342" w:name="_Toc390854717"/>
      <w:bookmarkStart w:id="343" w:name="_Toc390855624"/>
      <w:bookmarkStart w:id="344" w:name="_Toc390933209"/>
      <w:bookmarkStart w:id="345" w:name="_Toc390933320"/>
      <w:bookmarkStart w:id="346" w:name="_Toc390854718"/>
      <w:bookmarkStart w:id="347" w:name="_Toc390855625"/>
      <w:bookmarkStart w:id="348" w:name="_Toc390933210"/>
      <w:bookmarkStart w:id="349" w:name="_Toc390933321"/>
      <w:bookmarkStart w:id="350" w:name="_Toc390854720"/>
      <w:bookmarkStart w:id="351" w:name="_Toc390855627"/>
      <w:bookmarkStart w:id="352" w:name="_Toc390933212"/>
      <w:bookmarkStart w:id="353" w:name="_Toc390933323"/>
      <w:bookmarkStart w:id="354" w:name="_Toc390854721"/>
      <w:bookmarkStart w:id="355" w:name="_Toc390855628"/>
      <w:bookmarkStart w:id="356" w:name="_Toc390933213"/>
      <w:bookmarkStart w:id="357" w:name="_Toc390933324"/>
      <w:bookmarkStart w:id="358" w:name="_Toc390854723"/>
      <w:bookmarkStart w:id="359" w:name="_Toc390855630"/>
      <w:bookmarkStart w:id="360" w:name="_Toc390933215"/>
      <w:bookmarkStart w:id="361" w:name="_Toc390933326"/>
      <w:bookmarkStart w:id="362" w:name="_Toc390854725"/>
      <w:bookmarkStart w:id="363" w:name="_Toc390855632"/>
      <w:bookmarkStart w:id="364" w:name="_Toc390933217"/>
      <w:bookmarkStart w:id="365" w:name="_Toc390933328"/>
      <w:bookmarkStart w:id="366" w:name="_Toc390854726"/>
      <w:bookmarkStart w:id="367" w:name="_Toc390855633"/>
      <w:bookmarkStart w:id="368" w:name="_Toc390933218"/>
      <w:bookmarkStart w:id="369" w:name="_Toc390933329"/>
      <w:bookmarkStart w:id="370" w:name="_Toc390854727"/>
      <w:bookmarkStart w:id="371" w:name="_Toc390855634"/>
      <w:bookmarkStart w:id="372" w:name="_Toc390933219"/>
      <w:bookmarkStart w:id="373" w:name="_Toc390933330"/>
      <w:bookmarkStart w:id="374" w:name="_Toc390854730"/>
      <w:bookmarkStart w:id="375" w:name="_Toc390855637"/>
      <w:bookmarkStart w:id="376" w:name="_Toc390933222"/>
      <w:bookmarkStart w:id="377" w:name="_Toc390933333"/>
      <w:bookmarkStart w:id="378" w:name="_Toc390854732"/>
      <w:bookmarkStart w:id="379" w:name="_Toc390855639"/>
      <w:bookmarkStart w:id="380" w:name="_Toc390933224"/>
      <w:bookmarkStart w:id="381" w:name="_Toc390933335"/>
      <w:bookmarkStart w:id="382" w:name="_Ref390874654"/>
      <w:bookmarkStart w:id="383" w:name="_Toc390933336"/>
      <w:bookmarkStart w:id="384" w:name="_Ref350355740"/>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682F89" w:rsidRPr="00D84D38" w:rsidRDefault="00F808B0" w:rsidP="00D84D38">
      <w:pPr>
        <w:pStyle w:val="Heading3"/>
        <w:rPr>
          <w:u w:val="single"/>
        </w:rPr>
      </w:pPr>
      <w:r w:rsidRPr="00D84D38">
        <w:t>TAX C</w:t>
      </w:r>
      <w:r w:rsidR="008F1551" w:rsidRPr="00D84D38">
        <w:t>OMPLIANCE</w:t>
      </w:r>
      <w:bookmarkEnd w:id="382"/>
      <w:bookmarkEnd w:id="383"/>
      <w:r w:rsidR="00BD41D5" w:rsidRPr="00D84D38">
        <w:fldChar w:fldCharType="begin"/>
      </w:r>
      <w:r w:rsidR="00BD41D5" w:rsidRPr="00D84D38">
        <w:instrText xml:space="preserve"> TC "</w:instrText>
      </w:r>
      <w:bookmarkStart w:id="385" w:name="_Toc433890453"/>
      <w:r w:rsidR="00BD41D5" w:rsidRPr="00D84D38">
        <w:instrText>25.  TAX CLEARANCE CERTIFICATE</w:instrText>
      </w:r>
      <w:bookmarkEnd w:id="385"/>
      <w:r w:rsidR="00BD41D5" w:rsidRPr="00D84D38">
        <w:instrText xml:space="preserve">" \f C \l "1" </w:instrText>
      </w:r>
      <w:r w:rsidR="00BD41D5" w:rsidRPr="00D84D38">
        <w:fldChar w:fldCharType="end"/>
      </w:r>
    </w:p>
    <w:p w:rsidR="00C415C8" w:rsidRPr="00D84D38" w:rsidRDefault="00C415C8" w:rsidP="00D84D38">
      <w:pPr>
        <w:tabs>
          <w:tab w:val="left" w:pos="1418"/>
        </w:tabs>
        <w:spacing w:after="0" w:line="240" w:lineRule="auto"/>
        <w:jc w:val="both"/>
        <w:rPr>
          <w:rFonts w:ascii="Arial" w:eastAsia="Times New Roman" w:hAnsi="Arial" w:cs="Arial"/>
          <w:lang w:eastAsia="en-ZA"/>
        </w:rPr>
      </w:pPr>
    </w:p>
    <w:p w:rsidR="008F1551" w:rsidRPr="00D84D38" w:rsidRDefault="008F1551" w:rsidP="00D84D38">
      <w:pPr>
        <w:widowControl w:val="0"/>
        <w:numPr>
          <w:ilvl w:val="1"/>
          <w:numId w:val="9"/>
        </w:numPr>
        <w:tabs>
          <w:tab w:val="left" w:pos="1418"/>
        </w:tabs>
        <w:spacing w:after="0" w:line="360" w:lineRule="auto"/>
        <w:ind w:left="1418" w:right="641" w:hanging="992"/>
        <w:jc w:val="both"/>
        <w:rPr>
          <w:rFonts w:ascii="Arial" w:hAnsi="Arial" w:cs="Arial"/>
          <w:lang w:eastAsia="en-ZA"/>
        </w:rPr>
      </w:pPr>
      <w:r w:rsidRPr="00D84D38">
        <w:rPr>
          <w:rFonts w:ascii="Arial" w:hAnsi="Arial" w:cs="Arial"/>
          <w:lang w:eastAsia="en-ZA"/>
        </w:rPr>
        <w:t>The Service Provider warrants that, as of the Effective Date, it is and will for the duration of the Agreement remain compliant with all Applicable Laws relating to taxation in the Republic of South Africa.</w:t>
      </w:r>
      <w:r w:rsidRPr="00D84D38">
        <w:rPr>
          <w:rFonts w:ascii="Arial" w:hAnsi="Arial" w:cs="Arial"/>
          <w:lang w:eastAsia="en-ZA"/>
        </w:rPr>
        <w:tab/>
      </w:r>
    </w:p>
    <w:p w:rsidR="008F1551" w:rsidRPr="00D84D38" w:rsidRDefault="008F1551" w:rsidP="008F1551">
      <w:pPr>
        <w:widowControl w:val="0"/>
        <w:tabs>
          <w:tab w:val="left" w:pos="900"/>
        </w:tabs>
        <w:spacing w:after="0" w:line="360" w:lineRule="auto"/>
        <w:ind w:left="1418" w:right="641"/>
        <w:jc w:val="both"/>
        <w:rPr>
          <w:rFonts w:ascii="Arial" w:eastAsia="Times New Roman" w:hAnsi="Arial" w:cs="Arial"/>
          <w:lang w:eastAsia="en-ZA"/>
        </w:rPr>
      </w:pPr>
    </w:p>
    <w:p w:rsidR="00AC6F83" w:rsidRPr="00D84D38" w:rsidRDefault="009063DD" w:rsidP="00C415C8">
      <w:pPr>
        <w:pStyle w:val="ListParagraph"/>
        <w:numPr>
          <w:ilvl w:val="1"/>
          <w:numId w:val="9"/>
        </w:numPr>
        <w:tabs>
          <w:tab w:val="left" w:pos="1418"/>
        </w:tabs>
        <w:spacing w:line="360" w:lineRule="auto"/>
        <w:ind w:left="1418" w:hanging="992"/>
        <w:contextualSpacing/>
        <w:jc w:val="both"/>
      </w:pPr>
      <w:r w:rsidRPr="00D84D38">
        <w:rPr>
          <w:rFonts w:ascii="Arial" w:hAnsi="Arial" w:cs="Arial"/>
        </w:rPr>
        <w:lastRenderedPageBreak/>
        <w:t>F</w:t>
      </w:r>
      <w:r w:rsidR="008F1551" w:rsidRPr="00D84D38">
        <w:rPr>
          <w:rFonts w:ascii="Arial" w:hAnsi="Arial" w:cs="Arial"/>
        </w:rPr>
        <w:t>ailure to comply with the provisions of this Clause will constitute a material breach and will entitle SARS to terminate the Agreement forthwith.</w:t>
      </w:r>
      <w:r w:rsidR="008F1551" w:rsidRPr="00D84D38">
        <w:rPr>
          <w:rFonts w:ascii="Arial" w:hAnsi="Arial" w:cs="Arial"/>
          <w:lang w:eastAsia="en-ZA"/>
        </w:rPr>
        <w:t xml:space="preserve"> SARS will have no liability to the Service Provider with respect to such termination</w:t>
      </w:r>
      <w:r w:rsidRPr="00D84D38">
        <w:rPr>
          <w:rFonts w:ascii="Arial" w:hAnsi="Arial" w:cs="Arial"/>
          <w:lang w:eastAsia="en-ZA"/>
        </w:rPr>
        <w:t>.</w:t>
      </w:r>
    </w:p>
    <w:p w:rsidR="00C415C8" w:rsidRPr="00D84D38" w:rsidRDefault="00C415C8" w:rsidP="00C415C8">
      <w:pPr>
        <w:pStyle w:val="ListParagraph"/>
      </w:pPr>
    </w:p>
    <w:p w:rsidR="00C415C8" w:rsidRPr="00D84D38" w:rsidRDefault="00C415C8" w:rsidP="00D84D38">
      <w:pPr>
        <w:tabs>
          <w:tab w:val="left" w:pos="1418"/>
        </w:tabs>
        <w:spacing w:after="0" w:line="240" w:lineRule="auto"/>
        <w:jc w:val="both"/>
      </w:pPr>
      <w:bookmarkStart w:id="386" w:name="_Ref390874717"/>
      <w:bookmarkStart w:id="387" w:name="_Toc390933337"/>
      <w:bookmarkStart w:id="388" w:name="_Ref429409782"/>
    </w:p>
    <w:p w:rsidR="00682F89" w:rsidRPr="00D84D38" w:rsidRDefault="00F808B0" w:rsidP="00D84D38">
      <w:pPr>
        <w:pStyle w:val="Heading3"/>
      </w:pPr>
      <w:r w:rsidRPr="00D84D38">
        <w:t>BROAD-BASED BLACK ECONOMIC EMPOWERMENT</w:t>
      </w:r>
      <w:bookmarkEnd w:id="386"/>
      <w:bookmarkEnd w:id="387"/>
      <w:bookmarkEnd w:id="388"/>
      <w:r w:rsidR="00BD41D5" w:rsidRPr="00D84D38">
        <w:fldChar w:fldCharType="begin"/>
      </w:r>
      <w:r w:rsidR="00BD41D5" w:rsidRPr="00D84D38">
        <w:instrText xml:space="preserve"> TC "</w:instrText>
      </w:r>
      <w:bookmarkStart w:id="389" w:name="_Toc433890454"/>
      <w:r w:rsidR="00BD41D5" w:rsidRPr="00D84D38">
        <w:instrText>26.  BROAD-BASED BLACK ECONOMIC EMPOWERMENT</w:instrText>
      </w:r>
      <w:bookmarkEnd w:id="389"/>
      <w:r w:rsidR="00BD41D5" w:rsidRPr="00D84D38">
        <w:instrText xml:space="preserve">" \f C \l "1" </w:instrText>
      </w:r>
      <w:r w:rsidR="00BD41D5" w:rsidRPr="00D84D38">
        <w:fldChar w:fldCharType="end"/>
      </w:r>
    </w:p>
    <w:p w:rsidR="00C7073C" w:rsidRPr="00D84D38" w:rsidRDefault="00C7073C" w:rsidP="00C7073C">
      <w:pPr>
        <w:widowControl w:val="0"/>
        <w:tabs>
          <w:tab w:val="left" w:pos="1418"/>
        </w:tabs>
        <w:spacing w:after="0" w:line="360" w:lineRule="auto"/>
        <w:ind w:left="1418" w:right="641"/>
        <w:jc w:val="both"/>
        <w:rPr>
          <w:rFonts w:ascii="Arial" w:eastAsia="Times New Roman" w:hAnsi="Arial" w:cs="Arial"/>
          <w:lang w:eastAsia="en-ZA"/>
        </w:rPr>
      </w:pPr>
    </w:p>
    <w:p w:rsidR="000A7F1E" w:rsidRPr="00D84D38" w:rsidRDefault="000A7F1E" w:rsidP="00C415C8">
      <w:pPr>
        <w:pStyle w:val="ListParagraph"/>
        <w:numPr>
          <w:ilvl w:val="1"/>
          <w:numId w:val="9"/>
        </w:numPr>
        <w:tabs>
          <w:tab w:val="left" w:pos="1418"/>
        </w:tabs>
        <w:spacing w:line="360" w:lineRule="auto"/>
        <w:ind w:left="1418" w:hanging="992"/>
        <w:contextualSpacing/>
        <w:jc w:val="both"/>
      </w:pPr>
      <w:r w:rsidRPr="00D84D38">
        <w:t xml:space="preserve">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 </w:t>
      </w:r>
    </w:p>
    <w:p w:rsidR="000A7F1E" w:rsidRPr="00D84D38" w:rsidRDefault="000A7F1E" w:rsidP="000A7F1E">
      <w:pPr>
        <w:pStyle w:val="ListParagraph"/>
        <w:tabs>
          <w:tab w:val="left" w:pos="1276"/>
        </w:tabs>
        <w:spacing w:line="360" w:lineRule="auto"/>
        <w:ind w:left="1276"/>
        <w:jc w:val="both"/>
      </w:pPr>
    </w:p>
    <w:p w:rsidR="000A7F1E" w:rsidRPr="00D84D38" w:rsidRDefault="000A7F1E" w:rsidP="00C415C8">
      <w:pPr>
        <w:pStyle w:val="ListParagraph"/>
        <w:numPr>
          <w:ilvl w:val="1"/>
          <w:numId w:val="9"/>
        </w:numPr>
        <w:tabs>
          <w:tab w:val="left" w:pos="1418"/>
        </w:tabs>
        <w:spacing w:line="360" w:lineRule="auto"/>
        <w:ind w:left="1418" w:hanging="992"/>
        <w:contextualSpacing/>
        <w:jc w:val="both"/>
      </w:pPr>
      <w:r w:rsidRPr="00D84D38">
        <w:t xml:space="preserve">During the currency of this Agreement,  the Service Provider shall remain BEE compliant. </w:t>
      </w:r>
    </w:p>
    <w:p w:rsidR="000A7F1E" w:rsidRPr="00D84D38" w:rsidRDefault="000A7F1E" w:rsidP="000A7F1E">
      <w:pPr>
        <w:pStyle w:val="ListParagraph"/>
        <w:tabs>
          <w:tab w:val="left" w:pos="1276"/>
        </w:tabs>
        <w:spacing w:line="360" w:lineRule="auto"/>
        <w:ind w:left="1276"/>
        <w:jc w:val="both"/>
      </w:pPr>
    </w:p>
    <w:p w:rsidR="00F808B0" w:rsidRPr="00D84D38" w:rsidRDefault="000A7F1E" w:rsidP="00C415C8">
      <w:pPr>
        <w:pStyle w:val="ListParagraph"/>
        <w:numPr>
          <w:ilvl w:val="1"/>
          <w:numId w:val="9"/>
        </w:numPr>
        <w:tabs>
          <w:tab w:val="left" w:pos="1418"/>
        </w:tabs>
        <w:spacing w:line="360" w:lineRule="auto"/>
        <w:ind w:left="1418" w:hanging="992"/>
        <w:contextualSpacing/>
        <w:jc w:val="both"/>
        <w:rPr>
          <w:rFonts w:ascii="Arial" w:hAnsi="Arial" w:cs="Arial"/>
          <w:lang w:eastAsia="en-ZA"/>
        </w:rPr>
      </w:pPr>
      <w:r w:rsidRPr="00D84D38">
        <w:t xml:space="preserve">SARS may, in writing, from time to time call upon the Service Provider to provide proof of its BBBEE Status. </w:t>
      </w:r>
      <w:r w:rsidR="00E765E5" w:rsidRPr="00D84D38">
        <w:rPr>
          <w:rFonts w:ascii="Arial" w:hAnsi="Arial" w:cs="Arial"/>
          <w:lang w:eastAsia="en-ZA"/>
        </w:rPr>
        <w:t>.</w:t>
      </w:r>
    </w:p>
    <w:p w:rsidR="00A605B0" w:rsidRPr="00D84D38" w:rsidRDefault="00A605B0" w:rsidP="00D84D38">
      <w:pPr>
        <w:pStyle w:val="Heading3"/>
        <w:numPr>
          <w:ilvl w:val="0"/>
          <w:numId w:val="0"/>
        </w:numPr>
        <w:ind w:left="1418"/>
      </w:pPr>
      <w:bookmarkStart w:id="390" w:name="_Toc390854735"/>
      <w:bookmarkStart w:id="391" w:name="_Toc390855642"/>
      <w:bookmarkStart w:id="392" w:name="_Toc390933227"/>
      <w:bookmarkStart w:id="393" w:name="_Toc390933338"/>
      <w:bookmarkStart w:id="394" w:name="_Toc390854737"/>
      <w:bookmarkStart w:id="395" w:name="_Toc390855644"/>
      <w:bookmarkStart w:id="396" w:name="_Toc390933229"/>
      <w:bookmarkStart w:id="397" w:name="_Toc390933340"/>
      <w:bookmarkStart w:id="398" w:name="_Toc390854738"/>
      <w:bookmarkStart w:id="399" w:name="_Toc390855645"/>
      <w:bookmarkStart w:id="400" w:name="_Toc390933230"/>
      <w:bookmarkStart w:id="401" w:name="_Toc390933341"/>
      <w:bookmarkStart w:id="402" w:name="_Toc390854739"/>
      <w:bookmarkStart w:id="403" w:name="_Toc390855646"/>
      <w:bookmarkStart w:id="404" w:name="_Toc390933231"/>
      <w:bookmarkStart w:id="405" w:name="_Toc390933342"/>
      <w:bookmarkStart w:id="406" w:name="_Toc390854741"/>
      <w:bookmarkStart w:id="407" w:name="_Toc390855648"/>
      <w:bookmarkStart w:id="408" w:name="_Toc390933233"/>
      <w:bookmarkStart w:id="409" w:name="_Toc390933344"/>
      <w:bookmarkStart w:id="410" w:name="_Toc390854743"/>
      <w:bookmarkStart w:id="411" w:name="_Toc390855650"/>
      <w:bookmarkStart w:id="412" w:name="_Toc390933235"/>
      <w:bookmarkStart w:id="413" w:name="_Toc390933346"/>
      <w:bookmarkStart w:id="414" w:name="_Toc390854744"/>
      <w:bookmarkStart w:id="415" w:name="_Toc390855651"/>
      <w:bookmarkStart w:id="416" w:name="_Toc390933236"/>
      <w:bookmarkStart w:id="417" w:name="_Toc390933347"/>
      <w:bookmarkStart w:id="418" w:name="_Toc390854745"/>
      <w:bookmarkStart w:id="419" w:name="_Toc390855652"/>
      <w:bookmarkStart w:id="420" w:name="_Toc390933237"/>
      <w:bookmarkStart w:id="421" w:name="_Toc390933348"/>
      <w:bookmarkStart w:id="422" w:name="_Toc390854746"/>
      <w:bookmarkStart w:id="423" w:name="_Toc390855653"/>
      <w:bookmarkStart w:id="424" w:name="_Toc390933238"/>
      <w:bookmarkStart w:id="425" w:name="_Toc390933349"/>
      <w:bookmarkStart w:id="426" w:name="_Toc390854747"/>
      <w:bookmarkStart w:id="427" w:name="_Toc390855654"/>
      <w:bookmarkStart w:id="428" w:name="_Toc390933239"/>
      <w:bookmarkStart w:id="429" w:name="_Toc390933350"/>
      <w:bookmarkStart w:id="430" w:name="_Toc390854750"/>
      <w:bookmarkStart w:id="431" w:name="_Toc390855657"/>
      <w:bookmarkStart w:id="432" w:name="_Toc390933242"/>
      <w:bookmarkStart w:id="433" w:name="_Toc390933353"/>
      <w:bookmarkStart w:id="434" w:name="_Ref350356148"/>
      <w:bookmarkStart w:id="435" w:name="_Toc390933354"/>
      <w:bookmarkEnd w:id="384"/>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A605B0" w:rsidRPr="00D84D38" w:rsidRDefault="005A2C1D" w:rsidP="00D84D38">
      <w:pPr>
        <w:pStyle w:val="Heading3"/>
      </w:pPr>
      <w:r w:rsidRPr="00D84D38">
        <w:t>GENERAL</w:t>
      </w:r>
      <w:bookmarkEnd w:id="434"/>
      <w:bookmarkEnd w:id="435"/>
      <w:r w:rsidR="00BD41D5" w:rsidRPr="00D84D38">
        <w:fldChar w:fldCharType="begin"/>
      </w:r>
      <w:r w:rsidR="00BD41D5" w:rsidRPr="00D84D38">
        <w:instrText xml:space="preserve"> TC "</w:instrText>
      </w:r>
      <w:bookmarkStart w:id="436" w:name="_Toc433890455"/>
      <w:r w:rsidR="00BD41D5" w:rsidRPr="00D84D38">
        <w:instrText>27.  GENERAL</w:instrText>
      </w:r>
      <w:bookmarkEnd w:id="436"/>
      <w:r w:rsidR="00BD41D5" w:rsidRPr="00D84D38">
        <w:instrText xml:space="preserve">" \f C \l "1" </w:instrText>
      </w:r>
      <w:r w:rsidR="00BD41D5" w:rsidRPr="00D84D38">
        <w:fldChar w:fldCharType="end"/>
      </w:r>
      <w:bookmarkStart w:id="437" w:name="_Ref384821449"/>
    </w:p>
    <w:p w:rsidR="00D84D38" w:rsidRPr="00D84D38" w:rsidRDefault="00D84D38" w:rsidP="00D84D38">
      <w:pPr>
        <w:widowControl w:val="0"/>
        <w:tabs>
          <w:tab w:val="left" w:pos="1440"/>
        </w:tabs>
        <w:spacing w:after="0" w:line="360" w:lineRule="auto"/>
        <w:ind w:left="1418" w:right="641"/>
        <w:jc w:val="both"/>
        <w:rPr>
          <w:rFonts w:ascii="Arial" w:hAnsi="Arial" w:cs="Arial"/>
          <w:b/>
        </w:rPr>
      </w:pPr>
      <w:bookmarkStart w:id="438" w:name="_Ref161747644"/>
      <w:bookmarkStart w:id="439" w:name="_Ref531409882"/>
      <w:bookmarkEnd w:id="437"/>
      <w:bookmarkEnd w:id="438"/>
      <w:bookmarkEnd w:id="439"/>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r w:rsidRPr="00D84D38">
        <w:rPr>
          <w:rFonts w:ascii="Arial" w:hAnsi="Arial" w:cs="Arial"/>
          <w:b/>
        </w:rPr>
        <w:t>Whole Agreement</w:t>
      </w:r>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0A7F1E" w:rsidRPr="00D84D38" w:rsidRDefault="005A2C1D" w:rsidP="00D84D38">
      <w:pPr>
        <w:pStyle w:val="ListParagraph"/>
        <w:tabs>
          <w:tab w:val="num" w:pos="1418"/>
        </w:tabs>
        <w:spacing w:line="360" w:lineRule="auto"/>
        <w:ind w:left="1418"/>
        <w:jc w:val="both"/>
      </w:pPr>
      <w:r w:rsidRPr="00D84D38">
        <w:rPr>
          <w:rFonts w:ascii="Arial" w:hAnsi="Arial" w:cs="Arial"/>
          <w:lang w:eastAsia="en-ZA"/>
        </w:rPr>
        <w:t>This Agreement constitutes the whole Agreement between the Parties as to the subject matter hereof and no contracts, undertakings, representations or warranties given, made or concluded between the Parties regarding the subject matter hereof other than those set out her</w:t>
      </w:r>
      <w:r w:rsidR="007A561E" w:rsidRPr="00D84D38">
        <w:rPr>
          <w:rFonts w:ascii="Arial" w:hAnsi="Arial" w:cs="Arial"/>
          <w:lang w:eastAsia="en-ZA"/>
        </w:rPr>
        <w:t>ein are binding on the Partie</w:t>
      </w:r>
      <w:r w:rsidR="0078773F" w:rsidRPr="00D84D38">
        <w:rPr>
          <w:rFonts w:ascii="Arial" w:hAnsi="Arial" w:cs="Arial"/>
          <w:lang w:eastAsia="en-ZA"/>
        </w:rPr>
        <w:t>s</w:t>
      </w:r>
      <w:r w:rsidR="008F1551" w:rsidRPr="00D84D38">
        <w:rPr>
          <w:rFonts w:ascii="Arial" w:hAnsi="Arial" w:cs="Arial"/>
          <w:lang w:val="en-ZA" w:eastAsia="en-ZA"/>
        </w:rPr>
        <w:t>.</w:t>
      </w:r>
      <w:r w:rsidR="000A7F1E" w:rsidRPr="00D84D38">
        <w:rPr>
          <w:rFonts w:ascii="Arial" w:hAnsi="Arial" w:cs="Arial"/>
          <w:lang w:eastAsia="en-ZA"/>
        </w:rPr>
        <w:t xml:space="preserve"> </w:t>
      </w:r>
      <w:bookmarkStart w:id="440" w:name="_Toc480792172"/>
      <w:bookmarkStart w:id="441" w:name="_Toc486998261"/>
      <w:bookmarkStart w:id="442" w:name="_Toc495883142"/>
      <w:bookmarkStart w:id="443" w:name="_Toc499791769"/>
      <w:bookmarkStart w:id="444" w:name="_Toc500424483"/>
      <w:bookmarkStart w:id="445" w:name="_Toc501273231"/>
      <w:bookmarkStart w:id="446" w:name="_Toc502554029"/>
      <w:bookmarkStart w:id="447" w:name="_Toc502569714"/>
      <w:bookmarkStart w:id="448" w:name="_Toc504035156"/>
      <w:bookmarkStart w:id="449" w:name="_Ref103478148"/>
    </w:p>
    <w:p w:rsidR="001B4B32" w:rsidRPr="00D84D38" w:rsidRDefault="001B4B32" w:rsidP="008E117A">
      <w:pPr>
        <w:widowControl w:val="0"/>
        <w:tabs>
          <w:tab w:val="left" w:pos="1440"/>
        </w:tabs>
        <w:spacing w:after="0" w:line="360" w:lineRule="auto"/>
        <w:ind w:left="1418" w:right="641"/>
        <w:jc w:val="both"/>
        <w:rPr>
          <w:rFonts w:ascii="Arial" w:hAnsi="Arial"/>
          <w:b/>
        </w:rPr>
      </w:pPr>
      <w:bookmarkStart w:id="450" w:name="_Ref429399842"/>
      <w:bookmarkEnd w:id="440"/>
      <w:bookmarkEnd w:id="441"/>
      <w:bookmarkEnd w:id="442"/>
      <w:bookmarkEnd w:id="443"/>
      <w:bookmarkEnd w:id="444"/>
      <w:bookmarkEnd w:id="445"/>
      <w:bookmarkEnd w:id="446"/>
      <w:bookmarkEnd w:id="447"/>
      <w:bookmarkEnd w:id="448"/>
      <w:bookmarkEnd w:id="449"/>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bookmarkStart w:id="451" w:name="_Ref436732031"/>
      <w:r w:rsidRPr="00D84D38">
        <w:rPr>
          <w:rFonts w:ascii="Arial" w:hAnsi="Arial" w:cs="Arial"/>
          <w:b/>
        </w:rPr>
        <w:t>Additions, Variations, Cancellation And Novation</w:t>
      </w:r>
      <w:bookmarkEnd w:id="450"/>
      <w:bookmarkEnd w:id="451"/>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E765E5" w:rsidRPr="00D84D38" w:rsidRDefault="005A2C1D" w:rsidP="003117B3">
      <w:pPr>
        <w:widowControl w:val="0"/>
        <w:tabs>
          <w:tab w:val="left" w:pos="1440"/>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No addition to or variation, consensual cancellation or novation of this Agreement and no waiver of any rights arising from this Agreement or its breach or termination shall be of any force and effect unless reduced into writing and signed by both Parties or their d</w:t>
      </w:r>
      <w:r w:rsidR="003117B3" w:rsidRPr="00D84D38">
        <w:rPr>
          <w:rFonts w:ascii="Arial" w:eastAsia="Times New Roman" w:hAnsi="Arial" w:cs="Arial"/>
          <w:lang w:eastAsia="en-ZA"/>
        </w:rPr>
        <w:t xml:space="preserve">uly </w:t>
      </w:r>
      <w:r w:rsidR="00311D18" w:rsidRPr="00D84D38">
        <w:rPr>
          <w:rFonts w:ascii="Arial" w:eastAsia="Times New Roman" w:hAnsi="Arial" w:cs="Arial"/>
          <w:lang w:eastAsia="en-ZA"/>
        </w:rPr>
        <w:t>Authorised Representatives</w:t>
      </w:r>
      <w:r w:rsidR="003117B3" w:rsidRPr="00D84D38">
        <w:rPr>
          <w:rFonts w:ascii="Arial" w:eastAsia="Times New Roman" w:hAnsi="Arial" w:cs="Arial"/>
          <w:lang w:eastAsia="en-ZA"/>
        </w:rPr>
        <w:t>.</w:t>
      </w:r>
    </w:p>
    <w:p w:rsidR="000C377A" w:rsidRPr="00D84D38" w:rsidRDefault="000C377A" w:rsidP="00A605B0">
      <w:pPr>
        <w:widowControl w:val="0"/>
        <w:tabs>
          <w:tab w:val="left" w:pos="1440"/>
        </w:tabs>
        <w:spacing w:after="0" w:line="360" w:lineRule="auto"/>
        <w:ind w:right="641"/>
        <w:jc w:val="both"/>
        <w:rPr>
          <w:rFonts w:ascii="Arial" w:eastAsia="Times New Roman" w:hAnsi="Arial" w:cs="Arial"/>
          <w:lang w:eastAsia="en-ZA"/>
        </w:rPr>
      </w:pPr>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u w:val="single"/>
        </w:rPr>
      </w:pPr>
      <w:r w:rsidRPr="00D84D38">
        <w:rPr>
          <w:rFonts w:ascii="Arial" w:hAnsi="Arial" w:cs="Arial"/>
          <w:b/>
        </w:rPr>
        <w:t>Severability of the Clauses or Provisions</w:t>
      </w:r>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493637" w:rsidRPr="00D84D38" w:rsidRDefault="005A2C1D" w:rsidP="000C377A">
      <w:pPr>
        <w:widowControl w:val="0"/>
        <w:tabs>
          <w:tab w:val="left" w:pos="1440"/>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 xml:space="preserve">If any clause or provision of this Agreement is found to be invalid, illegal or unenforceable in any way, such clause or provision shall be deemed to be </w:t>
      </w:r>
      <w:r w:rsidRPr="00D84D38">
        <w:rPr>
          <w:rFonts w:ascii="Arial" w:eastAsia="Times New Roman" w:hAnsi="Arial" w:cs="Arial"/>
          <w:lang w:eastAsia="en-ZA"/>
        </w:rPr>
        <w:lastRenderedPageBreak/>
        <w:t>separate and severable from the remaining provisions of this Agreement, and the validity and enforceability of those provisions shall not be affected.</w:t>
      </w:r>
    </w:p>
    <w:p w:rsidR="00493637" w:rsidRPr="00D84D38" w:rsidRDefault="00493637" w:rsidP="00AA023B">
      <w:pPr>
        <w:widowControl w:val="0"/>
        <w:tabs>
          <w:tab w:val="left" w:pos="1440"/>
        </w:tabs>
        <w:spacing w:after="0" w:line="360" w:lineRule="auto"/>
        <w:ind w:right="641"/>
        <w:jc w:val="both"/>
        <w:rPr>
          <w:rFonts w:ascii="Arial" w:eastAsia="Times New Roman" w:hAnsi="Arial" w:cs="Arial"/>
          <w:lang w:eastAsia="en-ZA"/>
        </w:rPr>
      </w:pPr>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r w:rsidRPr="00D84D38">
        <w:rPr>
          <w:rFonts w:ascii="Arial" w:hAnsi="Arial" w:cs="Arial"/>
          <w:b/>
        </w:rPr>
        <w:t>Cession</w:t>
      </w:r>
      <w:r w:rsidR="002A766E" w:rsidRPr="00D84D38">
        <w:rPr>
          <w:rFonts w:ascii="Arial" w:hAnsi="Arial" w:cs="Arial"/>
          <w:b/>
        </w:rPr>
        <w:t xml:space="preserve"> and Assignment</w:t>
      </w:r>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166DC4" w:rsidRPr="00D84D38" w:rsidRDefault="008F1551" w:rsidP="007A561E">
      <w:pPr>
        <w:widowControl w:val="0"/>
        <w:tabs>
          <w:tab w:val="left" w:pos="1440"/>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Subject to Applicable Law, t</w:t>
      </w:r>
      <w:r w:rsidR="005A2C1D" w:rsidRPr="00D84D38">
        <w:rPr>
          <w:rFonts w:ascii="Arial" w:eastAsia="Times New Roman" w:hAnsi="Arial" w:cs="Arial"/>
          <w:lang w:eastAsia="en-ZA"/>
        </w:rPr>
        <w:t xml:space="preserve">he Service Provider shall not cede, assign, transfer or otherwise alienate this Agreement without the prior written consent of SARS, which shall not be unreasonably withheld. </w:t>
      </w:r>
    </w:p>
    <w:p w:rsidR="00166DC4" w:rsidRPr="00D84D38" w:rsidRDefault="00166DC4" w:rsidP="00AA023B">
      <w:pPr>
        <w:widowControl w:val="0"/>
        <w:tabs>
          <w:tab w:val="left" w:pos="1440"/>
        </w:tabs>
        <w:spacing w:after="0" w:line="360" w:lineRule="auto"/>
        <w:ind w:right="641"/>
        <w:jc w:val="both"/>
        <w:rPr>
          <w:rFonts w:ascii="Arial" w:hAnsi="Arial"/>
          <w:b/>
        </w:rPr>
      </w:pPr>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r w:rsidRPr="00D84D38">
        <w:rPr>
          <w:rFonts w:ascii="Arial" w:hAnsi="Arial" w:cs="Arial"/>
          <w:b/>
        </w:rPr>
        <w:t>Waiver</w:t>
      </w:r>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0C377A" w:rsidRPr="00D84D38" w:rsidRDefault="005A2C1D" w:rsidP="00166DC4">
      <w:pPr>
        <w:widowControl w:val="0"/>
        <w:tabs>
          <w:tab w:val="left" w:pos="1440"/>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w:t>
      </w:r>
      <w:r w:rsidR="008F1551" w:rsidRPr="00D84D38">
        <w:rPr>
          <w:rFonts w:ascii="Arial" w:eastAsia="Times New Roman" w:hAnsi="Arial" w:cs="Arial"/>
          <w:lang w:eastAsia="en-ZA"/>
        </w:rPr>
        <w:t>,</w:t>
      </w:r>
      <w:r w:rsidRPr="00D84D38">
        <w:rPr>
          <w:rFonts w:ascii="Arial" w:eastAsia="Times New Roman" w:hAnsi="Arial" w:cs="Arial"/>
          <w:lang w:eastAsia="en-ZA"/>
        </w:rPr>
        <w:t xml:space="preserve"> or estop or preclude that Party from enforcing at any time and without notice, strict punctual compliance with each and every provision or term hereof.</w:t>
      </w:r>
    </w:p>
    <w:p w:rsidR="00166DC4" w:rsidRPr="00D84D38" w:rsidRDefault="00166DC4" w:rsidP="00166DC4">
      <w:pPr>
        <w:widowControl w:val="0"/>
        <w:tabs>
          <w:tab w:val="left" w:pos="1440"/>
        </w:tabs>
        <w:spacing w:after="0" w:line="360" w:lineRule="auto"/>
        <w:ind w:left="1418" w:right="641"/>
        <w:jc w:val="both"/>
        <w:rPr>
          <w:rFonts w:ascii="Arial" w:eastAsia="Times New Roman" w:hAnsi="Arial" w:cs="Arial"/>
          <w:lang w:eastAsia="en-ZA"/>
        </w:rPr>
      </w:pPr>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r w:rsidRPr="00D84D38">
        <w:rPr>
          <w:rFonts w:ascii="Arial" w:hAnsi="Arial" w:cs="Arial"/>
          <w:b/>
        </w:rPr>
        <w:t>Costs</w:t>
      </w:r>
      <w:r w:rsidR="00B015F7" w:rsidRPr="00D84D38">
        <w:rPr>
          <w:rFonts w:ascii="Arial" w:hAnsi="Arial" w:cs="Arial"/>
          <w:b/>
        </w:rPr>
        <w:fldChar w:fldCharType="begin"/>
      </w:r>
      <w:r w:rsidR="005A2C1D" w:rsidRPr="00D84D38">
        <w:rPr>
          <w:rFonts w:ascii="Arial" w:hAnsi="Arial" w:cs="Arial"/>
          <w:b/>
        </w:rPr>
        <w:instrText>tc "</w:instrText>
      </w:r>
      <w:bookmarkStart w:id="452" w:name="_Toc356900030"/>
      <w:bookmarkStart w:id="453" w:name="_Toc433890456"/>
      <w:r w:rsidR="005A2C1D" w:rsidRPr="00D84D38">
        <w:rPr>
          <w:rFonts w:ascii="Arial" w:hAnsi="Arial" w:cs="Arial"/>
          <w:b/>
        </w:rPr>
        <w:instrText>3</w:instrText>
      </w:r>
      <w:r w:rsidR="00262460" w:rsidRPr="00D84D38">
        <w:rPr>
          <w:rFonts w:ascii="Arial" w:hAnsi="Arial" w:cs="Arial"/>
          <w:b/>
        </w:rPr>
        <w:instrText>3</w:instrText>
      </w:r>
      <w:r w:rsidR="005A2C1D" w:rsidRPr="00D84D38">
        <w:rPr>
          <w:rFonts w:ascii="Arial" w:hAnsi="Arial" w:cs="Arial"/>
          <w:b/>
        </w:rPr>
        <w:instrText>.   COSTS</w:instrText>
      </w:r>
      <w:bookmarkEnd w:id="452"/>
      <w:bookmarkEnd w:id="453"/>
      <w:r w:rsidR="005A2C1D" w:rsidRPr="00D84D38">
        <w:rPr>
          <w:rFonts w:ascii="Arial" w:hAnsi="Arial" w:cs="Arial"/>
          <w:b/>
        </w:rPr>
        <w:instrText>" \f C \l 1</w:instrText>
      </w:r>
      <w:r w:rsidR="00B015F7" w:rsidRPr="00D84D38">
        <w:rPr>
          <w:rFonts w:ascii="Arial" w:hAnsi="Arial" w:cs="Arial"/>
          <w:b/>
        </w:rPr>
        <w:fldChar w:fldCharType="end"/>
      </w:r>
    </w:p>
    <w:p w:rsidR="00AC6AAA" w:rsidRPr="00D84D38" w:rsidRDefault="00AC6AAA" w:rsidP="00520B7C">
      <w:pPr>
        <w:widowControl w:val="0"/>
        <w:tabs>
          <w:tab w:val="left" w:pos="1440"/>
        </w:tabs>
        <w:spacing w:after="0" w:line="360" w:lineRule="auto"/>
        <w:ind w:left="1418" w:right="641"/>
        <w:jc w:val="both"/>
        <w:rPr>
          <w:rFonts w:ascii="Arial" w:eastAsia="Times New Roman" w:hAnsi="Arial" w:cs="Arial"/>
          <w:lang w:eastAsia="en-ZA"/>
        </w:rPr>
      </w:pPr>
    </w:p>
    <w:p w:rsidR="005A2C1D" w:rsidRPr="00D84D38" w:rsidRDefault="005A2C1D" w:rsidP="00520B7C">
      <w:pPr>
        <w:widowControl w:val="0"/>
        <w:tabs>
          <w:tab w:val="left" w:pos="1440"/>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 xml:space="preserve">Each Party shall bear its own costs in respect of the negotiation, preparation and finalisation of this Agreement. </w:t>
      </w:r>
    </w:p>
    <w:p w:rsidR="0088589A" w:rsidRPr="00D84D38" w:rsidRDefault="0088589A" w:rsidP="00520B7C">
      <w:pPr>
        <w:widowControl w:val="0"/>
        <w:tabs>
          <w:tab w:val="left" w:pos="1440"/>
        </w:tabs>
        <w:spacing w:after="0" w:line="360" w:lineRule="auto"/>
        <w:ind w:left="1418" w:right="641"/>
        <w:jc w:val="both"/>
        <w:rPr>
          <w:rFonts w:ascii="Arial" w:eastAsia="Times New Roman" w:hAnsi="Arial" w:cs="Arial"/>
          <w:lang w:eastAsia="en-ZA"/>
        </w:rPr>
      </w:pPr>
    </w:p>
    <w:p w:rsidR="005A2C1D" w:rsidRPr="00D84D38" w:rsidRDefault="00B61FC3" w:rsidP="00675403">
      <w:pPr>
        <w:widowControl w:val="0"/>
        <w:numPr>
          <w:ilvl w:val="1"/>
          <w:numId w:val="9"/>
        </w:numPr>
        <w:tabs>
          <w:tab w:val="left" w:pos="1440"/>
        </w:tabs>
        <w:spacing w:after="0" w:line="360" w:lineRule="auto"/>
        <w:ind w:left="1418" w:right="641" w:hanging="992"/>
        <w:jc w:val="both"/>
        <w:rPr>
          <w:rFonts w:ascii="Arial" w:hAnsi="Arial" w:cs="Arial"/>
          <w:b/>
        </w:rPr>
      </w:pPr>
      <w:r w:rsidRPr="00D84D38">
        <w:rPr>
          <w:rFonts w:ascii="Arial" w:hAnsi="Arial" w:cs="Arial"/>
          <w:b/>
        </w:rPr>
        <w:t>Governing Law and Jurisdiction</w:t>
      </w:r>
    </w:p>
    <w:p w:rsidR="00AC6AAA" w:rsidRPr="00D84D38" w:rsidRDefault="00AC6AAA" w:rsidP="00AC6AAA">
      <w:pPr>
        <w:widowControl w:val="0"/>
        <w:tabs>
          <w:tab w:val="left" w:pos="900"/>
        </w:tabs>
        <w:spacing w:after="0" w:line="360" w:lineRule="auto"/>
        <w:ind w:left="2127" w:right="641"/>
        <w:jc w:val="both"/>
        <w:rPr>
          <w:rFonts w:ascii="Arial" w:eastAsia="Times New Roman" w:hAnsi="Arial" w:cs="Arial"/>
          <w:lang w:eastAsia="en-ZA"/>
        </w:rPr>
      </w:pPr>
    </w:p>
    <w:p w:rsidR="00A605B0" w:rsidRPr="00D84D38" w:rsidRDefault="005A2C1D" w:rsidP="000470DE">
      <w:pPr>
        <w:pStyle w:val="ListParagraph"/>
        <w:widowControl w:val="0"/>
        <w:numPr>
          <w:ilvl w:val="2"/>
          <w:numId w:val="9"/>
        </w:numPr>
        <w:tabs>
          <w:tab w:val="left" w:pos="1276"/>
        </w:tabs>
        <w:spacing w:line="360" w:lineRule="auto"/>
        <w:ind w:right="621" w:hanging="1004"/>
        <w:jc w:val="both"/>
        <w:rPr>
          <w:rFonts w:ascii="Arial" w:hAnsi="Arial" w:cs="Arial"/>
          <w:lang w:eastAsia="en-ZA"/>
        </w:rPr>
      </w:pPr>
      <w:r w:rsidRPr="00D84D38">
        <w:rPr>
          <w:rFonts w:ascii="Arial" w:hAnsi="Arial" w:cs="Arial"/>
          <w:lang w:eastAsia="en-ZA"/>
        </w:rPr>
        <w:t>This Agreement shall be subject to South African law.</w:t>
      </w:r>
    </w:p>
    <w:p w:rsidR="00A605B0" w:rsidRPr="00D84D38" w:rsidRDefault="00A605B0" w:rsidP="00520B7C">
      <w:pPr>
        <w:widowControl w:val="0"/>
        <w:tabs>
          <w:tab w:val="left" w:pos="900"/>
        </w:tabs>
        <w:spacing w:after="0" w:line="360" w:lineRule="auto"/>
        <w:ind w:left="2127" w:right="641"/>
        <w:jc w:val="both"/>
      </w:pPr>
    </w:p>
    <w:p w:rsidR="00C37330" w:rsidRPr="00D84D38" w:rsidRDefault="005A2C1D" w:rsidP="00675403">
      <w:pPr>
        <w:pStyle w:val="ListParagraph"/>
        <w:widowControl w:val="0"/>
        <w:numPr>
          <w:ilvl w:val="2"/>
          <w:numId w:val="9"/>
        </w:numPr>
        <w:tabs>
          <w:tab w:val="left" w:pos="1276"/>
        </w:tabs>
        <w:spacing w:line="360" w:lineRule="auto"/>
        <w:ind w:right="621" w:hanging="1004"/>
        <w:jc w:val="both"/>
      </w:pPr>
      <w:r w:rsidRPr="00D84D38">
        <w:rPr>
          <w:rFonts w:ascii="Arial" w:hAnsi="Arial" w:cs="Arial"/>
          <w:lang w:eastAsia="en-ZA"/>
        </w:rPr>
        <w:t xml:space="preserve">The Service Provider hereby consents to the jurisdiction of the High Court of the Republic of South Africa ( Gauteng </w:t>
      </w:r>
      <w:r w:rsidR="009063DD" w:rsidRPr="00D84D38">
        <w:rPr>
          <w:rFonts w:ascii="Arial" w:hAnsi="Arial" w:cs="Arial"/>
          <w:lang w:val="en-ZA" w:eastAsia="en-ZA"/>
        </w:rPr>
        <w:t>Division, Pretoria</w:t>
      </w:r>
      <w:r w:rsidRPr="00D84D38">
        <w:rPr>
          <w:rFonts w:ascii="Arial" w:hAnsi="Arial" w:cs="Arial"/>
          <w:lang w:eastAsia="en-ZA"/>
        </w:rPr>
        <w:t xml:space="preserve">). </w:t>
      </w:r>
    </w:p>
    <w:p w:rsidR="00841DE0" w:rsidRPr="00D84D38" w:rsidRDefault="00841DE0" w:rsidP="00520B7C">
      <w:pPr>
        <w:widowControl w:val="0"/>
        <w:tabs>
          <w:tab w:val="left" w:pos="900"/>
        </w:tabs>
        <w:spacing w:after="0" w:line="360" w:lineRule="auto"/>
        <w:ind w:right="641"/>
        <w:jc w:val="both"/>
      </w:pPr>
    </w:p>
    <w:p w:rsidR="00C7073C" w:rsidRPr="00D84D38" w:rsidRDefault="005A2C1D" w:rsidP="00D84D38">
      <w:pPr>
        <w:pStyle w:val="Heading3"/>
      </w:pPr>
      <w:bookmarkStart w:id="454" w:name="_Toc390854763"/>
      <w:bookmarkStart w:id="455" w:name="_Toc390855663"/>
      <w:bookmarkStart w:id="456" w:name="_Toc390854768"/>
      <w:bookmarkStart w:id="457" w:name="_Toc390855668"/>
      <w:bookmarkStart w:id="458" w:name="_Toc390933355"/>
      <w:bookmarkEnd w:id="454"/>
      <w:bookmarkEnd w:id="455"/>
      <w:bookmarkEnd w:id="456"/>
      <w:bookmarkEnd w:id="457"/>
      <w:r w:rsidRPr="00D84D38">
        <w:t>SIGNATORIES</w:t>
      </w:r>
      <w:bookmarkEnd w:id="458"/>
    </w:p>
    <w:p w:rsidR="00682F89" w:rsidRPr="00D84D38" w:rsidRDefault="00BD41D5" w:rsidP="00D84D38">
      <w:pPr>
        <w:pStyle w:val="Heading3"/>
        <w:numPr>
          <w:ilvl w:val="0"/>
          <w:numId w:val="0"/>
        </w:numPr>
        <w:ind w:left="1418"/>
      </w:pPr>
      <w:r w:rsidRPr="00D84D38">
        <w:fldChar w:fldCharType="begin"/>
      </w:r>
      <w:r w:rsidRPr="00D84D38">
        <w:instrText xml:space="preserve"> TC "</w:instrText>
      </w:r>
      <w:bookmarkStart w:id="459" w:name="_Toc433890457"/>
      <w:r w:rsidRPr="00D84D38">
        <w:instrText>28.  SIGNATORIES</w:instrText>
      </w:r>
      <w:bookmarkEnd w:id="459"/>
      <w:r w:rsidRPr="00D84D38">
        <w:instrText xml:space="preserve">" \f C \l "1" </w:instrText>
      </w:r>
      <w:r w:rsidRPr="00D84D38">
        <w:fldChar w:fldCharType="end"/>
      </w:r>
    </w:p>
    <w:p w:rsidR="005A2C1D" w:rsidRPr="00D84D38" w:rsidRDefault="00142DAA" w:rsidP="00520B7C">
      <w:pPr>
        <w:widowControl w:val="0"/>
        <w:tabs>
          <w:tab w:val="left" w:pos="900"/>
          <w:tab w:val="left" w:pos="1418"/>
        </w:tabs>
        <w:spacing w:after="0" w:line="360" w:lineRule="auto"/>
        <w:ind w:left="720" w:right="641"/>
        <w:jc w:val="both"/>
        <w:rPr>
          <w:rFonts w:ascii="Arial" w:eastAsia="Times New Roman" w:hAnsi="Arial" w:cs="Arial"/>
          <w:b/>
          <w:lang w:eastAsia="en-ZA"/>
        </w:rPr>
      </w:pPr>
      <w:r w:rsidRPr="00D84D38">
        <w:rPr>
          <w:rFonts w:ascii="Arial" w:eastAsia="Times New Roman" w:hAnsi="Arial" w:cs="Arial"/>
          <w:b/>
          <w:lang w:eastAsia="en-ZA"/>
        </w:rPr>
        <w:tab/>
      </w:r>
      <w:r w:rsidRPr="00D84D38">
        <w:rPr>
          <w:rFonts w:ascii="Arial" w:eastAsia="Times New Roman" w:hAnsi="Arial" w:cs="Arial"/>
          <w:b/>
          <w:lang w:eastAsia="en-ZA"/>
        </w:rPr>
        <w:tab/>
      </w:r>
      <w:r w:rsidR="005A2C1D" w:rsidRPr="00D84D38">
        <w:rPr>
          <w:rFonts w:ascii="Arial" w:eastAsia="Times New Roman" w:hAnsi="Arial" w:cs="Arial"/>
          <w:b/>
          <w:lang w:eastAsia="en-ZA"/>
        </w:rPr>
        <w:t xml:space="preserve">As Representatives for the South African Revenue Service </w:t>
      </w:r>
    </w:p>
    <w:p w:rsidR="00142DAA" w:rsidRPr="00D84D38" w:rsidRDefault="00142DAA" w:rsidP="008E117A">
      <w:pPr>
        <w:widowControl w:val="0"/>
        <w:tabs>
          <w:tab w:val="left" w:pos="900"/>
        </w:tabs>
        <w:spacing w:after="0" w:line="360" w:lineRule="auto"/>
        <w:ind w:right="641"/>
        <w:jc w:val="both"/>
        <w:rPr>
          <w:rFonts w:ascii="Arial" w:eastAsia="Times New Roman" w:hAnsi="Arial" w:cs="Arial"/>
          <w:lang w:eastAsia="en-ZA"/>
        </w:rPr>
      </w:pPr>
    </w:p>
    <w:p w:rsidR="003844EC" w:rsidRPr="00D84D38" w:rsidRDefault="003844EC" w:rsidP="008E117A">
      <w:pPr>
        <w:widowControl w:val="0"/>
        <w:tabs>
          <w:tab w:val="left" w:pos="900"/>
        </w:tabs>
        <w:spacing w:after="0" w:line="360" w:lineRule="auto"/>
        <w:ind w:right="641"/>
        <w:jc w:val="both"/>
        <w:rPr>
          <w:rFonts w:ascii="Arial" w:eastAsia="Times New Roman" w:hAnsi="Arial" w:cs="Arial"/>
          <w:lang w:eastAsia="en-ZA"/>
        </w:rPr>
      </w:pPr>
    </w:p>
    <w:p w:rsidR="000C377A" w:rsidRPr="00D84D38" w:rsidRDefault="000C377A" w:rsidP="008E117A">
      <w:pPr>
        <w:widowControl w:val="0"/>
        <w:tabs>
          <w:tab w:val="left" w:pos="900"/>
        </w:tabs>
        <w:spacing w:after="0" w:line="360" w:lineRule="auto"/>
        <w:ind w:right="641"/>
        <w:jc w:val="both"/>
        <w:rPr>
          <w:rFonts w:ascii="Arial" w:eastAsia="Times New Roman" w:hAnsi="Arial" w:cs="Arial"/>
          <w:lang w:eastAsia="en-ZA"/>
        </w:rPr>
      </w:pPr>
    </w:p>
    <w:p w:rsidR="005A2C1D" w:rsidRPr="00D84D38" w:rsidRDefault="005A2C1D" w:rsidP="003117B3">
      <w:pPr>
        <w:widowControl w:val="0"/>
        <w:tabs>
          <w:tab w:val="left" w:pos="900"/>
          <w:tab w:val="left" w:pos="1418"/>
        </w:tabs>
        <w:spacing w:after="0" w:line="240" w:lineRule="auto"/>
        <w:ind w:left="1418" w:right="641"/>
        <w:jc w:val="both"/>
        <w:rPr>
          <w:rFonts w:ascii="Arial" w:eastAsia="Times New Roman" w:hAnsi="Arial" w:cs="Arial"/>
          <w:b/>
          <w:lang w:eastAsia="en-ZA"/>
        </w:rPr>
      </w:pPr>
      <w:r w:rsidRPr="00D84D38">
        <w:rPr>
          <w:rFonts w:ascii="Arial" w:eastAsia="Times New Roman" w:hAnsi="Arial" w:cs="Arial"/>
          <w:b/>
          <w:lang w:eastAsia="en-ZA"/>
        </w:rPr>
        <w:t>_____________________________</w:t>
      </w:r>
    </w:p>
    <w:p w:rsidR="00493637" w:rsidRPr="00D84D38" w:rsidRDefault="00AC6AAA" w:rsidP="003117B3">
      <w:pPr>
        <w:pStyle w:val="ListParagraph"/>
        <w:widowControl w:val="0"/>
        <w:tabs>
          <w:tab w:val="left" w:pos="900"/>
        </w:tabs>
        <w:ind w:left="1418" w:right="641"/>
        <w:jc w:val="both"/>
        <w:rPr>
          <w:rFonts w:ascii="Arial" w:hAnsi="Arial" w:cs="Arial"/>
          <w:b/>
          <w:lang w:val="en-ZA" w:eastAsia="en-ZA"/>
        </w:rPr>
      </w:pPr>
      <w:r w:rsidRPr="00D84D38">
        <w:rPr>
          <w:rFonts w:ascii="Arial" w:hAnsi="Arial" w:cs="Arial"/>
          <w:b/>
          <w:lang w:val="en-ZA" w:eastAsia="en-ZA"/>
        </w:rPr>
        <w:tab/>
      </w:r>
      <w:r w:rsidR="00493637" w:rsidRPr="00D84D38">
        <w:rPr>
          <w:rFonts w:ascii="Arial" w:hAnsi="Arial" w:cs="Arial"/>
          <w:b/>
          <w:lang w:val="en-ZA" w:eastAsia="en-ZA"/>
        </w:rPr>
        <w:t>Group Executive</w:t>
      </w:r>
    </w:p>
    <w:p w:rsidR="00ED5909" w:rsidRPr="00D84D38" w:rsidRDefault="00493637" w:rsidP="003117B3">
      <w:pPr>
        <w:pStyle w:val="ListParagraph"/>
        <w:widowControl w:val="0"/>
        <w:tabs>
          <w:tab w:val="left" w:pos="900"/>
        </w:tabs>
        <w:ind w:left="1418" w:right="641"/>
        <w:jc w:val="both"/>
        <w:rPr>
          <w:rFonts w:ascii="Arial" w:hAnsi="Arial" w:cs="Arial"/>
          <w:b/>
          <w:lang w:val="en-ZA" w:eastAsia="en-ZA"/>
        </w:rPr>
      </w:pPr>
      <w:r w:rsidRPr="00D84D38">
        <w:rPr>
          <w:rFonts w:ascii="Arial" w:hAnsi="Arial" w:cs="Arial"/>
          <w:b/>
          <w:lang w:val="en-ZA" w:eastAsia="en-ZA"/>
        </w:rPr>
        <w:t>Office of the Commissioner</w:t>
      </w:r>
      <w:r w:rsidR="0095144D" w:rsidRPr="00D84D38">
        <w:rPr>
          <w:rFonts w:ascii="Arial" w:hAnsi="Arial" w:cs="Arial"/>
          <w:b/>
          <w:lang w:eastAsia="en-ZA"/>
        </w:rPr>
        <w:tab/>
      </w:r>
      <w:r w:rsidR="0095144D" w:rsidRPr="00D84D38">
        <w:rPr>
          <w:rFonts w:ascii="Arial" w:hAnsi="Arial" w:cs="Arial"/>
          <w:b/>
          <w:lang w:eastAsia="en-ZA"/>
        </w:rPr>
        <w:tab/>
      </w:r>
      <w:r w:rsidR="0095144D" w:rsidRPr="00D84D38">
        <w:rPr>
          <w:rFonts w:ascii="Arial" w:hAnsi="Arial" w:cs="Arial"/>
          <w:b/>
          <w:lang w:eastAsia="en-ZA"/>
        </w:rPr>
        <w:tab/>
      </w:r>
    </w:p>
    <w:p w:rsidR="0095144D" w:rsidRPr="00D84D38" w:rsidRDefault="00AC6AAA" w:rsidP="003117B3">
      <w:pPr>
        <w:pStyle w:val="ListParagraph"/>
        <w:widowControl w:val="0"/>
        <w:tabs>
          <w:tab w:val="left" w:pos="900"/>
        </w:tabs>
        <w:ind w:left="1418" w:right="641"/>
        <w:jc w:val="both"/>
        <w:rPr>
          <w:rFonts w:ascii="Arial" w:hAnsi="Arial" w:cs="Arial"/>
          <w:lang w:eastAsia="en-ZA"/>
        </w:rPr>
      </w:pPr>
      <w:r w:rsidRPr="00D84D38">
        <w:rPr>
          <w:rFonts w:ascii="Arial" w:hAnsi="Arial" w:cs="Arial"/>
          <w:b/>
          <w:lang w:val="en-ZA" w:eastAsia="en-ZA"/>
        </w:rPr>
        <w:tab/>
      </w:r>
      <w:r w:rsidR="0095144D" w:rsidRPr="00D84D38">
        <w:rPr>
          <w:rFonts w:ascii="Arial" w:hAnsi="Arial" w:cs="Arial"/>
          <w:b/>
          <w:lang w:eastAsia="en-ZA"/>
        </w:rPr>
        <w:t>Date signed:</w:t>
      </w:r>
      <w:r w:rsidR="0095144D" w:rsidRPr="00D84D38">
        <w:rPr>
          <w:rFonts w:ascii="Arial" w:hAnsi="Arial" w:cs="Arial"/>
          <w:lang w:eastAsia="en-ZA"/>
        </w:rPr>
        <w:tab/>
      </w:r>
    </w:p>
    <w:p w:rsidR="00B1620C" w:rsidRPr="00D84D38" w:rsidRDefault="00B1620C" w:rsidP="00A605B0">
      <w:pPr>
        <w:widowControl w:val="0"/>
        <w:tabs>
          <w:tab w:val="left" w:pos="900"/>
        </w:tabs>
        <w:spacing w:after="0" w:line="360" w:lineRule="auto"/>
        <w:ind w:right="641"/>
        <w:jc w:val="both"/>
        <w:rPr>
          <w:rFonts w:ascii="Arial" w:eastAsia="Times New Roman" w:hAnsi="Arial" w:cs="Arial"/>
          <w:lang w:eastAsia="en-ZA"/>
        </w:rPr>
      </w:pPr>
    </w:p>
    <w:p w:rsidR="003844EC" w:rsidRPr="00D84D38" w:rsidRDefault="003844EC" w:rsidP="00520B7C">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p>
    <w:p w:rsidR="000C377A" w:rsidRPr="00D84D38" w:rsidRDefault="000C377A" w:rsidP="00520B7C">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p>
    <w:p w:rsidR="005A2C1D" w:rsidRPr="00D84D38" w:rsidRDefault="005A2C1D" w:rsidP="00520B7C">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r w:rsidRPr="00D84D38">
        <w:rPr>
          <w:rFonts w:ascii="Arial" w:eastAsia="Times New Roman" w:hAnsi="Arial" w:cs="Arial"/>
          <w:lang w:eastAsia="en-ZA"/>
        </w:rPr>
        <w:t>____________________________</w:t>
      </w:r>
    </w:p>
    <w:p w:rsidR="005A2C1D" w:rsidRPr="00D84D38" w:rsidRDefault="00AC6AAA" w:rsidP="003117B3">
      <w:pPr>
        <w:pStyle w:val="ListParagraph"/>
        <w:widowControl w:val="0"/>
        <w:tabs>
          <w:tab w:val="left" w:pos="900"/>
        </w:tabs>
        <w:ind w:left="1418" w:right="641"/>
        <w:jc w:val="both"/>
        <w:rPr>
          <w:rFonts w:ascii="Arial" w:hAnsi="Arial" w:cs="Arial"/>
          <w:b/>
          <w:lang w:eastAsia="en-ZA"/>
        </w:rPr>
      </w:pPr>
      <w:r w:rsidRPr="00D84D38">
        <w:rPr>
          <w:rFonts w:ascii="Arial" w:hAnsi="Arial" w:cs="Arial"/>
          <w:b/>
          <w:lang w:val="en-ZA" w:eastAsia="en-ZA"/>
        </w:rPr>
        <w:tab/>
      </w:r>
      <w:r w:rsidR="0078773F" w:rsidRPr="00D84D38">
        <w:rPr>
          <w:rFonts w:ascii="Arial" w:hAnsi="Arial" w:cs="Arial"/>
          <w:b/>
          <w:lang w:val="en-ZA" w:eastAsia="en-ZA"/>
        </w:rPr>
        <w:t xml:space="preserve">Group </w:t>
      </w:r>
      <w:r w:rsidR="005A2C1D" w:rsidRPr="00D84D38">
        <w:rPr>
          <w:rFonts w:ascii="Arial" w:hAnsi="Arial" w:cs="Arial"/>
          <w:b/>
          <w:lang w:eastAsia="en-ZA"/>
        </w:rPr>
        <w:t>Executive</w:t>
      </w:r>
      <w:r w:rsidR="0078773F" w:rsidRPr="00D84D38">
        <w:rPr>
          <w:rFonts w:ascii="Arial" w:hAnsi="Arial" w:cs="Arial"/>
          <w:b/>
          <w:lang w:val="en-ZA" w:eastAsia="en-ZA"/>
        </w:rPr>
        <w:t>:</w:t>
      </w:r>
      <w:r w:rsidR="005A2C1D" w:rsidRPr="00D84D38">
        <w:rPr>
          <w:rFonts w:ascii="Arial" w:hAnsi="Arial" w:cs="Arial"/>
          <w:b/>
          <w:lang w:eastAsia="en-ZA"/>
        </w:rPr>
        <w:t xml:space="preserve"> Procurement</w:t>
      </w:r>
      <w:r w:rsidR="005A2C1D" w:rsidRPr="00D84D38">
        <w:rPr>
          <w:rFonts w:ascii="Arial" w:hAnsi="Arial" w:cs="Arial"/>
          <w:b/>
          <w:lang w:eastAsia="en-ZA"/>
        </w:rPr>
        <w:tab/>
      </w:r>
    </w:p>
    <w:p w:rsidR="00BA6762" w:rsidRPr="00D84D38" w:rsidRDefault="00AC6AAA" w:rsidP="003117B3">
      <w:pPr>
        <w:widowControl w:val="0"/>
        <w:tabs>
          <w:tab w:val="left" w:pos="900"/>
        </w:tabs>
        <w:spacing w:after="0" w:line="240" w:lineRule="auto"/>
        <w:ind w:left="1418" w:right="641"/>
        <w:jc w:val="both"/>
        <w:rPr>
          <w:rFonts w:ascii="Arial" w:eastAsia="Times New Roman" w:hAnsi="Arial" w:cs="Arial"/>
          <w:lang w:eastAsia="en-ZA"/>
        </w:rPr>
      </w:pPr>
      <w:r w:rsidRPr="00D84D38">
        <w:rPr>
          <w:rFonts w:ascii="Arial" w:eastAsia="Times New Roman" w:hAnsi="Arial" w:cs="Arial"/>
          <w:b/>
          <w:lang w:eastAsia="en-ZA"/>
        </w:rPr>
        <w:tab/>
      </w:r>
      <w:r w:rsidR="005A2C1D" w:rsidRPr="00D84D38">
        <w:rPr>
          <w:rFonts w:ascii="Arial" w:eastAsia="Times New Roman" w:hAnsi="Arial" w:cs="Arial"/>
          <w:b/>
          <w:lang w:eastAsia="en-ZA"/>
        </w:rPr>
        <w:t>Date signed:</w:t>
      </w:r>
      <w:r w:rsidR="005A2C1D" w:rsidRPr="00D84D38">
        <w:rPr>
          <w:rFonts w:ascii="Arial" w:eastAsia="Times New Roman" w:hAnsi="Arial" w:cs="Arial"/>
          <w:b/>
          <w:lang w:eastAsia="en-ZA"/>
        </w:rPr>
        <w:tab/>
      </w:r>
      <w:r w:rsidR="005A2C1D" w:rsidRPr="00D84D38">
        <w:rPr>
          <w:rFonts w:ascii="Arial" w:eastAsia="Times New Roman" w:hAnsi="Arial" w:cs="Arial"/>
          <w:lang w:eastAsia="en-ZA"/>
        </w:rPr>
        <w:tab/>
      </w:r>
    </w:p>
    <w:p w:rsidR="00BA6762" w:rsidRPr="00D84D38" w:rsidRDefault="00BA6762" w:rsidP="008E117A">
      <w:pPr>
        <w:widowControl w:val="0"/>
        <w:tabs>
          <w:tab w:val="left" w:pos="900"/>
        </w:tabs>
        <w:spacing w:after="0" w:line="360" w:lineRule="auto"/>
        <w:ind w:right="641"/>
        <w:jc w:val="both"/>
        <w:rPr>
          <w:rFonts w:ascii="Arial" w:eastAsia="Times New Roman" w:hAnsi="Arial" w:cs="Arial"/>
          <w:lang w:eastAsia="en-ZA"/>
        </w:rPr>
      </w:pPr>
    </w:p>
    <w:p w:rsidR="00BA6762" w:rsidRPr="00D84D38" w:rsidRDefault="003844EC" w:rsidP="003844EC">
      <w:pPr>
        <w:widowControl w:val="0"/>
        <w:tabs>
          <w:tab w:val="left" w:pos="900"/>
          <w:tab w:val="left" w:pos="1418"/>
        </w:tabs>
        <w:spacing w:after="0" w:line="360" w:lineRule="auto"/>
        <w:ind w:left="720" w:right="641"/>
        <w:jc w:val="both"/>
        <w:rPr>
          <w:rFonts w:ascii="Arial" w:hAnsi="Arial" w:cs="Arial"/>
          <w:b/>
        </w:rPr>
      </w:pPr>
      <w:r w:rsidRPr="00D84D38">
        <w:rPr>
          <w:rFonts w:ascii="Arial" w:hAnsi="Arial" w:cs="Arial"/>
          <w:lang w:eastAsia="en-ZA"/>
        </w:rPr>
        <w:tab/>
      </w:r>
      <w:r w:rsidR="006C7EC1" w:rsidRPr="00D84D38">
        <w:rPr>
          <w:rFonts w:ascii="Arial" w:hAnsi="Arial" w:cs="Arial"/>
          <w:lang w:eastAsia="en-ZA"/>
        </w:rPr>
        <w:t xml:space="preserve"> </w:t>
      </w:r>
      <w:r w:rsidRPr="00D84D38">
        <w:rPr>
          <w:rFonts w:ascii="Arial" w:hAnsi="Arial" w:cs="Arial"/>
          <w:lang w:eastAsia="en-ZA"/>
        </w:rPr>
        <w:tab/>
      </w:r>
      <w:r w:rsidR="00BA6762" w:rsidRPr="00D84D38">
        <w:rPr>
          <w:rFonts w:ascii="Arial" w:hAnsi="Arial" w:cs="Arial"/>
          <w:b/>
        </w:rPr>
        <w:t>As Authorised Representative for the Service Provider</w:t>
      </w:r>
    </w:p>
    <w:p w:rsidR="000C377A" w:rsidRPr="00D84D38" w:rsidRDefault="000C377A" w:rsidP="003844EC">
      <w:pPr>
        <w:widowControl w:val="0"/>
        <w:tabs>
          <w:tab w:val="left" w:pos="900"/>
          <w:tab w:val="left" w:pos="1418"/>
        </w:tabs>
        <w:spacing w:after="0" w:line="360" w:lineRule="auto"/>
        <w:ind w:left="720" w:right="641"/>
        <w:jc w:val="both"/>
        <w:rPr>
          <w:rFonts w:ascii="Arial" w:hAnsi="Arial" w:cs="Arial"/>
          <w:b/>
        </w:rPr>
      </w:pPr>
    </w:p>
    <w:p w:rsidR="00F81631" w:rsidRPr="00D84D38" w:rsidRDefault="00F81631" w:rsidP="003844EC">
      <w:pPr>
        <w:widowControl w:val="0"/>
        <w:tabs>
          <w:tab w:val="left" w:pos="900"/>
        </w:tabs>
        <w:spacing w:after="0" w:line="240" w:lineRule="auto"/>
        <w:ind w:right="641"/>
        <w:jc w:val="both"/>
        <w:rPr>
          <w:rFonts w:ascii="Arial" w:eastAsia="Times New Roman" w:hAnsi="Arial" w:cs="Arial"/>
          <w:lang w:eastAsia="en-ZA"/>
        </w:rPr>
      </w:pPr>
    </w:p>
    <w:p w:rsidR="000C377A" w:rsidRPr="00D84D38" w:rsidRDefault="000C377A" w:rsidP="003844EC">
      <w:pPr>
        <w:widowControl w:val="0"/>
        <w:tabs>
          <w:tab w:val="left" w:pos="900"/>
        </w:tabs>
        <w:spacing w:after="0" w:line="240" w:lineRule="auto"/>
        <w:ind w:right="641"/>
        <w:jc w:val="both"/>
        <w:rPr>
          <w:rFonts w:ascii="Arial" w:eastAsia="Times New Roman" w:hAnsi="Arial" w:cs="Arial"/>
          <w:lang w:eastAsia="en-ZA"/>
        </w:rPr>
      </w:pPr>
    </w:p>
    <w:p w:rsidR="00BA6762" w:rsidRPr="00D84D38" w:rsidRDefault="00BA6762" w:rsidP="003117B3">
      <w:pPr>
        <w:widowControl w:val="0"/>
        <w:tabs>
          <w:tab w:val="left" w:pos="900"/>
        </w:tabs>
        <w:spacing w:after="0" w:line="240" w:lineRule="auto"/>
        <w:ind w:left="1418" w:right="641"/>
        <w:jc w:val="both"/>
        <w:rPr>
          <w:rFonts w:ascii="Arial" w:eastAsia="Times New Roman" w:hAnsi="Arial" w:cs="Arial"/>
          <w:lang w:eastAsia="en-ZA"/>
        </w:rPr>
      </w:pPr>
      <w:r w:rsidRPr="00D84D38">
        <w:rPr>
          <w:rFonts w:ascii="Arial" w:eastAsia="Times New Roman" w:hAnsi="Arial" w:cs="Arial"/>
          <w:lang w:eastAsia="en-ZA"/>
        </w:rPr>
        <w:t>__________________________</w:t>
      </w:r>
    </w:p>
    <w:p w:rsidR="00BA6762" w:rsidRPr="00D84D38" w:rsidRDefault="00BA6762" w:rsidP="003117B3">
      <w:pPr>
        <w:widowControl w:val="0"/>
        <w:tabs>
          <w:tab w:val="left" w:pos="900"/>
        </w:tabs>
        <w:spacing w:after="0" w:line="240" w:lineRule="auto"/>
        <w:ind w:left="1418" w:right="641"/>
        <w:jc w:val="both"/>
        <w:rPr>
          <w:rFonts w:ascii="Arial" w:eastAsia="Times New Roman" w:hAnsi="Arial" w:cs="Arial"/>
          <w:b/>
          <w:lang w:eastAsia="en-ZA"/>
        </w:rPr>
      </w:pPr>
      <w:r w:rsidRPr="00D84D38">
        <w:rPr>
          <w:rFonts w:ascii="Arial" w:eastAsia="Times New Roman" w:hAnsi="Arial" w:cs="Arial"/>
          <w:b/>
          <w:lang w:eastAsia="en-ZA"/>
        </w:rPr>
        <w:t>Full Names</w:t>
      </w:r>
      <w:r w:rsidR="00AC6AAA" w:rsidRPr="00D84D38">
        <w:rPr>
          <w:rFonts w:ascii="Arial" w:eastAsia="Times New Roman" w:hAnsi="Arial" w:cs="Arial"/>
          <w:b/>
          <w:lang w:eastAsia="en-ZA"/>
        </w:rPr>
        <w:t>:</w:t>
      </w:r>
    </w:p>
    <w:p w:rsidR="00BA6762" w:rsidRPr="00D84D38" w:rsidRDefault="00AC6AAA" w:rsidP="003117B3">
      <w:pPr>
        <w:widowControl w:val="0"/>
        <w:tabs>
          <w:tab w:val="left" w:pos="900"/>
        </w:tabs>
        <w:spacing w:after="0" w:line="240" w:lineRule="auto"/>
        <w:ind w:left="1418" w:right="641"/>
        <w:jc w:val="both"/>
        <w:rPr>
          <w:rFonts w:ascii="Arial" w:eastAsia="Times New Roman" w:hAnsi="Arial" w:cs="Arial"/>
          <w:b/>
          <w:lang w:eastAsia="en-ZA"/>
        </w:rPr>
      </w:pPr>
      <w:r w:rsidRPr="00D84D38">
        <w:rPr>
          <w:rFonts w:ascii="Arial" w:eastAsia="Times New Roman" w:hAnsi="Arial" w:cs="Arial"/>
          <w:b/>
          <w:lang w:eastAsia="en-ZA"/>
        </w:rPr>
        <w:tab/>
      </w:r>
      <w:r w:rsidR="00BA6762" w:rsidRPr="00D84D38">
        <w:rPr>
          <w:rFonts w:ascii="Arial" w:eastAsia="Times New Roman" w:hAnsi="Arial" w:cs="Arial"/>
          <w:b/>
          <w:lang w:eastAsia="en-ZA"/>
        </w:rPr>
        <w:t>Capacity</w:t>
      </w:r>
      <w:r w:rsidRPr="00D84D38">
        <w:rPr>
          <w:rFonts w:ascii="Arial" w:eastAsia="Times New Roman" w:hAnsi="Arial" w:cs="Arial"/>
          <w:b/>
          <w:lang w:eastAsia="en-ZA"/>
        </w:rPr>
        <w:t>:</w:t>
      </w:r>
      <w:r w:rsidR="00BA6762" w:rsidRPr="00D84D38">
        <w:rPr>
          <w:rFonts w:ascii="Arial" w:eastAsia="Times New Roman" w:hAnsi="Arial" w:cs="Arial"/>
          <w:b/>
          <w:lang w:eastAsia="en-ZA"/>
        </w:rPr>
        <w:tab/>
      </w:r>
      <w:r w:rsidR="00BA6762" w:rsidRPr="00D84D38">
        <w:rPr>
          <w:rFonts w:ascii="Arial" w:eastAsia="Times New Roman" w:hAnsi="Arial" w:cs="Arial"/>
          <w:b/>
          <w:lang w:eastAsia="en-ZA"/>
        </w:rPr>
        <w:tab/>
      </w:r>
      <w:r w:rsidR="00BA6762" w:rsidRPr="00D84D38">
        <w:rPr>
          <w:rFonts w:ascii="Arial" w:eastAsia="Times New Roman" w:hAnsi="Arial" w:cs="Arial"/>
          <w:b/>
          <w:lang w:eastAsia="en-ZA"/>
        </w:rPr>
        <w:tab/>
      </w:r>
    </w:p>
    <w:p w:rsidR="00BA6762" w:rsidRPr="00D84D38" w:rsidRDefault="00AC6AAA" w:rsidP="003117B3">
      <w:pPr>
        <w:widowControl w:val="0"/>
        <w:tabs>
          <w:tab w:val="left" w:pos="900"/>
        </w:tabs>
        <w:spacing w:after="0" w:line="240" w:lineRule="auto"/>
        <w:ind w:left="1418" w:right="641"/>
        <w:jc w:val="both"/>
        <w:rPr>
          <w:rFonts w:ascii="Arial" w:eastAsia="Times New Roman" w:hAnsi="Arial" w:cs="Arial"/>
          <w:b/>
          <w:lang w:eastAsia="en-ZA"/>
        </w:rPr>
      </w:pPr>
      <w:r w:rsidRPr="00D84D38">
        <w:rPr>
          <w:rFonts w:ascii="Arial" w:eastAsia="Times New Roman" w:hAnsi="Arial" w:cs="Arial"/>
          <w:b/>
          <w:lang w:eastAsia="en-ZA"/>
        </w:rPr>
        <w:tab/>
      </w:r>
      <w:r w:rsidR="00BA6762" w:rsidRPr="00D84D38">
        <w:rPr>
          <w:rFonts w:ascii="Arial" w:eastAsia="Times New Roman" w:hAnsi="Arial" w:cs="Arial"/>
          <w:b/>
          <w:lang w:eastAsia="en-ZA"/>
        </w:rPr>
        <w:t>Date signed:</w:t>
      </w:r>
      <w:r w:rsidR="00BA6762" w:rsidRPr="00D84D38">
        <w:rPr>
          <w:rFonts w:ascii="Arial" w:eastAsia="Times New Roman" w:hAnsi="Arial" w:cs="Arial"/>
          <w:b/>
          <w:lang w:eastAsia="en-ZA"/>
        </w:rPr>
        <w:tab/>
      </w:r>
    </w:p>
    <w:sectPr w:rsidR="00BA6762" w:rsidRPr="00D84D38" w:rsidSect="008D655A">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75" w:rsidRDefault="00485175">
      <w:pPr>
        <w:spacing w:after="0" w:line="240" w:lineRule="auto"/>
      </w:pPr>
      <w:r>
        <w:separator/>
      </w:r>
    </w:p>
  </w:endnote>
  <w:endnote w:type="continuationSeparator" w:id="0">
    <w:p w:rsidR="00485175" w:rsidRDefault="00485175">
      <w:pPr>
        <w:spacing w:after="0" w:line="240" w:lineRule="auto"/>
      </w:pPr>
      <w:r>
        <w:continuationSeparator/>
      </w:r>
    </w:p>
  </w:endnote>
  <w:endnote w:type="continuationNotice" w:id="1">
    <w:p w:rsidR="00485175" w:rsidRDefault="00485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C8" w:rsidRPr="001440AB" w:rsidRDefault="00C415C8"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C415C8" w:rsidRPr="001440AB" w:rsidRDefault="00C415C8">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C8" w:rsidRPr="00AC6AAA" w:rsidRDefault="00C415C8" w:rsidP="005A2C1D">
    <w:pPr>
      <w:pStyle w:val="Footer"/>
      <w:framePr w:wrap="around" w:vAnchor="text" w:hAnchor="margin" w:xAlign="right" w:y="1"/>
      <w:rPr>
        <w:rStyle w:val="PageNumber"/>
        <w:rFonts w:ascii="Arial" w:hAnsi="Arial" w:cs="Arial"/>
        <w:b/>
        <w:sz w:val="16"/>
        <w:szCs w:val="16"/>
      </w:rPr>
    </w:pPr>
    <w:r w:rsidRPr="00AC6AAA">
      <w:rPr>
        <w:rStyle w:val="PageNumber"/>
        <w:rFonts w:ascii="Arial" w:hAnsi="Arial" w:cs="Arial"/>
        <w:b/>
        <w:sz w:val="16"/>
        <w:szCs w:val="16"/>
      </w:rPr>
      <w:fldChar w:fldCharType="begin"/>
    </w:r>
    <w:r w:rsidRPr="00AC6AAA">
      <w:rPr>
        <w:rStyle w:val="PageNumber"/>
        <w:rFonts w:ascii="Arial" w:hAnsi="Arial" w:cs="Arial"/>
        <w:b/>
        <w:sz w:val="16"/>
        <w:szCs w:val="16"/>
      </w:rPr>
      <w:instrText xml:space="preserve">PAGE  </w:instrText>
    </w:r>
    <w:r w:rsidRPr="00AC6AAA">
      <w:rPr>
        <w:rStyle w:val="PageNumber"/>
        <w:rFonts w:ascii="Arial" w:hAnsi="Arial" w:cs="Arial"/>
        <w:b/>
        <w:sz w:val="16"/>
        <w:szCs w:val="16"/>
      </w:rPr>
      <w:fldChar w:fldCharType="separate"/>
    </w:r>
    <w:r w:rsidR="00D84D38">
      <w:rPr>
        <w:rStyle w:val="PageNumber"/>
        <w:rFonts w:ascii="Arial" w:hAnsi="Arial" w:cs="Arial"/>
        <w:b/>
        <w:noProof/>
        <w:sz w:val="16"/>
        <w:szCs w:val="16"/>
      </w:rPr>
      <w:t>15</w:t>
    </w:r>
    <w:r w:rsidRPr="00AC6AAA">
      <w:rPr>
        <w:rStyle w:val="PageNumber"/>
        <w:rFonts w:ascii="Arial" w:hAnsi="Arial" w:cs="Arial"/>
        <w:b/>
        <w:sz w:val="16"/>
        <w:szCs w:val="16"/>
      </w:rPr>
      <w:fldChar w:fldCharType="end"/>
    </w:r>
  </w:p>
  <w:p w:rsidR="00C415C8" w:rsidRPr="00AC6AAA" w:rsidRDefault="00C415C8" w:rsidP="00166DC4">
    <w:pPr>
      <w:pStyle w:val="Footer"/>
      <w:ind w:right="360"/>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75" w:rsidRDefault="00485175">
      <w:pPr>
        <w:spacing w:after="0" w:line="240" w:lineRule="auto"/>
      </w:pPr>
      <w:r>
        <w:separator/>
      </w:r>
    </w:p>
  </w:footnote>
  <w:footnote w:type="continuationSeparator" w:id="0">
    <w:p w:rsidR="00485175" w:rsidRDefault="00485175">
      <w:pPr>
        <w:spacing w:after="0" w:line="240" w:lineRule="auto"/>
      </w:pPr>
      <w:r>
        <w:continuationSeparator/>
      </w:r>
    </w:p>
  </w:footnote>
  <w:footnote w:type="continuationNotice" w:id="1">
    <w:p w:rsidR="00485175" w:rsidRDefault="004851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C8" w:rsidRPr="001440AB" w:rsidRDefault="00C415C8"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C415C8" w:rsidRPr="001440AB" w:rsidRDefault="00C415C8" w:rsidP="005A2C1D">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C8" w:rsidRPr="001440AB" w:rsidRDefault="00C415C8" w:rsidP="005A2C1D">
    <w:pPr>
      <w:pStyle w:val="Header"/>
      <w:framePr w:wrap="around" w:vAnchor="text" w:hAnchor="margin" w:xAlign="center" w:y="1"/>
      <w:ind w:right="360"/>
      <w:rPr>
        <w:rStyle w:val="PageNumber"/>
        <w:sz w:val="20"/>
      </w:rPr>
    </w:pPr>
  </w:p>
  <w:p w:rsidR="00C415C8" w:rsidRPr="00166DC4" w:rsidRDefault="00C415C8" w:rsidP="00166DC4">
    <w:pPr>
      <w:pStyle w:val="Header"/>
      <w:rPr>
        <w:rFonts w:ascii="Arial Narrow" w:hAnsi="Arial Narrow"/>
        <w:b/>
        <w:sz w:val="20"/>
      </w:rPr>
    </w:pPr>
    <w:r w:rsidRPr="00166DC4">
      <w:rPr>
        <w:rFonts w:ascii="Arial Narrow" w:hAnsi="Arial Narrow"/>
        <w:b/>
        <w:sz w:val="20"/>
      </w:rPr>
      <w:t>Assets-in-Transit Services Agreement</w:t>
    </w:r>
  </w:p>
  <w:p w:rsidR="00C415C8" w:rsidRPr="00166DC4" w:rsidRDefault="00C415C8" w:rsidP="00166DC4">
    <w:pPr>
      <w:pStyle w:val="Header"/>
      <w:rPr>
        <w:rFonts w:ascii="Arial Narrow" w:hAnsi="Arial Narrow"/>
        <w:b/>
        <w:sz w:val="20"/>
      </w:rPr>
    </w:pPr>
    <w:r w:rsidRPr="00166DC4">
      <w:rPr>
        <w:rFonts w:ascii="Arial Narrow" w:hAnsi="Arial Narrow"/>
        <w:b/>
        <w:sz w:val="20"/>
      </w:rPr>
      <w:t>RF</w:t>
    </w:r>
    <w:r>
      <w:rPr>
        <w:rFonts w:ascii="Arial Narrow" w:hAnsi="Arial Narrow"/>
        <w:b/>
        <w:sz w:val="20"/>
      </w:rPr>
      <w:t xml:space="preserve">P </w:t>
    </w:r>
    <w:r w:rsidRPr="00166DC4">
      <w:rPr>
        <w:rFonts w:ascii="Arial Narrow" w:hAnsi="Arial Narrow"/>
        <w:b/>
        <w:sz w:val="20"/>
      </w:rPr>
      <w:t>60/2018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7F6"/>
    <w:multiLevelType w:val="multilevel"/>
    <w:tmpl w:val="F308307E"/>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813017A"/>
    <w:multiLevelType w:val="hybridMultilevel"/>
    <w:tmpl w:val="D42C1974"/>
    <w:lvl w:ilvl="0" w:tplc="A7948878">
      <w:start w:val="1"/>
      <w:numFmt w:val="upperRoman"/>
      <w:lvlText w:val="%1)"/>
      <w:lvlJc w:val="left"/>
      <w:pPr>
        <w:ind w:left="2422" w:hanging="720"/>
      </w:pPr>
      <w:rPr>
        <w:rFonts w:hint="default"/>
      </w:rPr>
    </w:lvl>
    <w:lvl w:ilvl="1" w:tplc="1C090019" w:tentative="1">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abstractNum w:abstractNumId="2">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EF17A9"/>
    <w:multiLevelType w:val="multilevel"/>
    <w:tmpl w:val="4262FF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1224" w:hanging="504"/>
      </w:pPr>
      <w:rPr>
        <w:b w:val="0"/>
        <w:i w:val="0"/>
      </w:rPr>
    </w:lvl>
    <w:lvl w:ilvl="3">
      <w:start w:val="1"/>
      <w:numFmt w:val="decimal"/>
      <w:lvlText w:val="%1.%2.%3.%4."/>
      <w:lvlJc w:val="left"/>
      <w:pPr>
        <w:ind w:left="2066" w:hanging="648"/>
      </w:p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
    <w:nsid w:val="21654A83"/>
    <w:multiLevelType w:val="multilevel"/>
    <w:tmpl w:val="75D86214"/>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7">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8">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0">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1">
    <w:nsid w:val="37FA2F8E"/>
    <w:multiLevelType w:val="multilevel"/>
    <w:tmpl w:val="4BB4BA1A"/>
    <w:lvl w:ilvl="0">
      <w:start w:val="1"/>
      <w:numFmt w:val="decimal"/>
      <w:pStyle w:val="Heading3"/>
      <w:lvlText w:val="%1."/>
      <w:lvlJc w:val="left"/>
      <w:pPr>
        <w:ind w:left="928" w:hanging="360"/>
      </w:pPr>
    </w:lvl>
    <w:lvl w:ilvl="1">
      <w:start w:val="1"/>
      <w:numFmt w:val="decimal"/>
      <w:isLgl/>
      <w:lvlText w:val="%1.%2"/>
      <w:lvlJc w:val="left"/>
      <w:pPr>
        <w:ind w:left="644" w:hanging="360"/>
      </w:pPr>
      <w:rPr>
        <w:rFonts w:ascii="Arial" w:hAnsi="Arial" w:cs="Arial" w:hint="default"/>
        <w:b w:val="0"/>
        <w:i w:val="0"/>
        <w:color w:val="auto"/>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415" w:hanging="720"/>
      </w:pPr>
      <w:rPr>
        <w:rFonts w:hint="default"/>
        <w:b w:val="0"/>
        <w:i w:val="0"/>
      </w:rPr>
    </w:lvl>
    <w:lvl w:ilvl="4">
      <w:start w:val="1"/>
      <w:numFmt w:val="decimal"/>
      <w:isLgl/>
      <w:lvlText w:val="%1.%2.%3.%4.%5"/>
      <w:lvlJc w:val="left"/>
      <w:pPr>
        <w:ind w:left="7604" w:hanging="1080"/>
      </w:pPr>
      <w:rPr>
        <w:rFonts w:hint="default"/>
      </w:rPr>
    </w:lvl>
    <w:lvl w:ilvl="5">
      <w:start w:val="1"/>
      <w:numFmt w:val="decimal"/>
      <w:pStyle w:val="Heading1"/>
      <w:isLgl/>
      <w:lvlText w:val="%1.%2.%3.%4.%5.%6"/>
      <w:lvlJc w:val="left"/>
      <w:pPr>
        <w:ind w:left="9074" w:hanging="1080"/>
      </w:pPr>
      <w:rPr>
        <w:rFonts w:hint="default"/>
      </w:rPr>
    </w:lvl>
    <w:lvl w:ilvl="6">
      <w:start w:val="1"/>
      <w:numFmt w:val="decimal"/>
      <w:isLgl/>
      <w:lvlText w:val="%1.%2.%3.%4.%5.%6.%7"/>
      <w:lvlJc w:val="left"/>
      <w:pPr>
        <w:ind w:left="10904" w:hanging="1440"/>
      </w:pPr>
      <w:rPr>
        <w:rFonts w:hint="default"/>
      </w:rPr>
    </w:lvl>
    <w:lvl w:ilvl="7">
      <w:start w:val="1"/>
      <w:numFmt w:val="decimal"/>
      <w:isLgl/>
      <w:lvlText w:val="%1.%2.%3.%4.%5.%6.%7.%8"/>
      <w:lvlJc w:val="left"/>
      <w:pPr>
        <w:ind w:left="12374" w:hanging="1440"/>
      </w:pPr>
      <w:rPr>
        <w:rFonts w:hint="default"/>
      </w:rPr>
    </w:lvl>
    <w:lvl w:ilvl="8">
      <w:start w:val="1"/>
      <w:numFmt w:val="decimal"/>
      <w:isLgl/>
      <w:lvlText w:val="%1.%2.%3.%4.%5.%6.%7.%8.%9"/>
      <w:lvlJc w:val="left"/>
      <w:pPr>
        <w:ind w:left="14204" w:hanging="1800"/>
      </w:pPr>
      <w:rPr>
        <w:rFonts w:hint="default"/>
      </w:rPr>
    </w:lvl>
  </w:abstractNum>
  <w:abstractNum w:abstractNumId="12">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3">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4">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5">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6">
    <w:nsid w:val="65970F09"/>
    <w:multiLevelType w:val="hybridMultilevel"/>
    <w:tmpl w:val="ABD45D56"/>
    <w:lvl w:ilvl="0" w:tplc="1F0A44CC">
      <w:start w:val="1"/>
      <w:numFmt w:val="lowerRoman"/>
      <w:lvlText w:val="%1)"/>
      <w:lvlJc w:val="left"/>
      <w:pPr>
        <w:ind w:left="2422" w:hanging="720"/>
      </w:pPr>
      <w:rPr>
        <w:rFonts w:hint="default"/>
      </w:rPr>
    </w:lvl>
    <w:lvl w:ilvl="1" w:tplc="1C090019" w:tentative="1">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num w:numId="1">
    <w:abstractNumId w:val="15"/>
  </w:num>
  <w:num w:numId="2">
    <w:abstractNumId w:val="13"/>
  </w:num>
  <w:num w:numId="3">
    <w:abstractNumId w:val="12"/>
  </w:num>
  <w:num w:numId="4">
    <w:abstractNumId w:val="6"/>
  </w:num>
  <w:num w:numId="5">
    <w:abstractNumId w:val="9"/>
  </w:num>
  <w:num w:numId="6">
    <w:abstractNumId w:val="7"/>
  </w:num>
  <w:num w:numId="7">
    <w:abstractNumId w:val="4"/>
  </w:num>
  <w:num w:numId="8">
    <w:abstractNumId w:val="10"/>
  </w:num>
  <w:num w:numId="9">
    <w:abstractNumId w:val="11"/>
  </w:num>
  <w:num w:numId="10">
    <w:abstractNumId w:val="11"/>
  </w:num>
  <w:num w:numId="11">
    <w:abstractNumId w:val="3"/>
  </w:num>
  <w:num w:numId="12">
    <w:abstractNumId w:val="8"/>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
  </w:num>
  <w:num w:numId="34">
    <w:abstractNumId w:val="11"/>
  </w:num>
  <w:num w:numId="35">
    <w:abstractNumId w:val="11"/>
  </w:num>
  <w:num w:numId="36">
    <w:abstractNumId w:val="1"/>
  </w:num>
  <w:num w:numId="37">
    <w:abstractNumId w:val="16"/>
  </w:num>
  <w:num w:numId="38">
    <w:abstractNumId w:val="5"/>
  </w:num>
  <w:num w:numId="39">
    <w:abstractNumId w:val="0"/>
  </w:num>
  <w:num w:numId="40">
    <w:abstractNumId w:val="11"/>
  </w:num>
  <w:num w:numId="41">
    <w:abstractNumId w:val="11"/>
  </w:num>
  <w:num w:numId="42">
    <w:abstractNumId w:val="11"/>
  </w:num>
  <w:num w:numId="43">
    <w:abstractNumId w:val="11"/>
  </w:num>
  <w:num w:numId="4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C1D"/>
    <w:rsid w:val="0000267D"/>
    <w:rsid w:val="00007487"/>
    <w:rsid w:val="000127B9"/>
    <w:rsid w:val="00012B63"/>
    <w:rsid w:val="00015A24"/>
    <w:rsid w:val="00020BD2"/>
    <w:rsid w:val="00024B9B"/>
    <w:rsid w:val="00025601"/>
    <w:rsid w:val="00025F6C"/>
    <w:rsid w:val="00027A29"/>
    <w:rsid w:val="00027B30"/>
    <w:rsid w:val="00032F0A"/>
    <w:rsid w:val="000357B8"/>
    <w:rsid w:val="0003656C"/>
    <w:rsid w:val="00041C25"/>
    <w:rsid w:val="000427AE"/>
    <w:rsid w:val="000460C5"/>
    <w:rsid w:val="000470DE"/>
    <w:rsid w:val="00052D2C"/>
    <w:rsid w:val="0005511A"/>
    <w:rsid w:val="00056305"/>
    <w:rsid w:val="0005632E"/>
    <w:rsid w:val="00063D46"/>
    <w:rsid w:val="00071586"/>
    <w:rsid w:val="0007721B"/>
    <w:rsid w:val="000774E9"/>
    <w:rsid w:val="000804A7"/>
    <w:rsid w:val="0008149F"/>
    <w:rsid w:val="000819FD"/>
    <w:rsid w:val="00085DB4"/>
    <w:rsid w:val="0009686F"/>
    <w:rsid w:val="000A3CFF"/>
    <w:rsid w:val="000A489C"/>
    <w:rsid w:val="000A7F1E"/>
    <w:rsid w:val="000B64FC"/>
    <w:rsid w:val="000C1FC8"/>
    <w:rsid w:val="000C377A"/>
    <w:rsid w:val="000C6B43"/>
    <w:rsid w:val="000D7ED4"/>
    <w:rsid w:val="000E19BA"/>
    <w:rsid w:val="000E4499"/>
    <w:rsid w:val="000F0BF7"/>
    <w:rsid w:val="000F1A47"/>
    <w:rsid w:val="000F2CA3"/>
    <w:rsid w:val="000F3D58"/>
    <w:rsid w:val="000F57B5"/>
    <w:rsid w:val="000F7780"/>
    <w:rsid w:val="0010330D"/>
    <w:rsid w:val="00104BC3"/>
    <w:rsid w:val="00104F38"/>
    <w:rsid w:val="001069C8"/>
    <w:rsid w:val="00110857"/>
    <w:rsid w:val="001133D9"/>
    <w:rsid w:val="0011539D"/>
    <w:rsid w:val="001208EC"/>
    <w:rsid w:val="00121F1A"/>
    <w:rsid w:val="00123A4F"/>
    <w:rsid w:val="001346FE"/>
    <w:rsid w:val="00140F1A"/>
    <w:rsid w:val="00140F31"/>
    <w:rsid w:val="00142DAA"/>
    <w:rsid w:val="001444E2"/>
    <w:rsid w:val="00157CFD"/>
    <w:rsid w:val="00161070"/>
    <w:rsid w:val="001614B8"/>
    <w:rsid w:val="00162A82"/>
    <w:rsid w:val="00166DC4"/>
    <w:rsid w:val="00167C73"/>
    <w:rsid w:val="0017220A"/>
    <w:rsid w:val="0017253B"/>
    <w:rsid w:val="00177617"/>
    <w:rsid w:val="001820A1"/>
    <w:rsid w:val="001829C4"/>
    <w:rsid w:val="00182F9B"/>
    <w:rsid w:val="0018767D"/>
    <w:rsid w:val="00190EA7"/>
    <w:rsid w:val="0019127B"/>
    <w:rsid w:val="00192D81"/>
    <w:rsid w:val="00193CFB"/>
    <w:rsid w:val="001A30E7"/>
    <w:rsid w:val="001A341A"/>
    <w:rsid w:val="001A7279"/>
    <w:rsid w:val="001A7B7C"/>
    <w:rsid w:val="001B1A1F"/>
    <w:rsid w:val="001B2BD4"/>
    <w:rsid w:val="001B4B32"/>
    <w:rsid w:val="001C24EB"/>
    <w:rsid w:val="001C2AD6"/>
    <w:rsid w:val="001D0CC4"/>
    <w:rsid w:val="001D1A57"/>
    <w:rsid w:val="001D39F0"/>
    <w:rsid w:val="001D78FD"/>
    <w:rsid w:val="001E034E"/>
    <w:rsid w:val="001E3555"/>
    <w:rsid w:val="001E5345"/>
    <w:rsid w:val="001E6E93"/>
    <w:rsid w:val="001E75BB"/>
    <w:rsid w:val="001E7AC5"/>
    <w:rsid w:val="001F4D63"/>
    <w:rsid w:val="001F67A9"/>
    <w:rsid w:val="00204322"/>
    <w:rsid w:val="002044D2"/>
    <w:rsid w:val="002138C2"/>
    <w:rsid w:val="00220A33"/>
    <w:rsid w:val="0022182A"/>
    <w:rsid w:val="002221B8"/>
    <w:rsid w:val="002222CA"/>
    <w:rsid w:val="00226542"/>
    <w:rsid w:val="002267ED"/>
    <w:rsid w:val="002339C7"/>
    <w:rsid w:val="002405AD"/>
    <w:rsid w:val="002408FB"/>
    <w:rsid w:val="0024340C"/>
    <w:rsid w:val="00243534"/>
    <w:rsid w:val="00246B49"/>
    <w:rsid w:val="00250307"/>
    <w:rsid w:val="00251773"/>
    <w:rsid w:val="0025369B"/>
    <w:rsid w:val="002548A5"/>
    <w:rsid w:val="00261821"/>
    <w:rsid w:val="00261FC4"/>
    <w:rsid w:val="00262460"/>
    <w:rsid w:val="00267162"/>
    <w:rsid w:val="00272876"/>
    <w:rsid w:val="002759D5"/>
    <w:rsid w:val="00287A3B"/>
    <w:rsid w:val="00292674"/>
    <w:rsid w:val="00296A85"/>
    <w:rsid w:val="002A0796"/>
    <w:rsid w:val="002A5E8E"/>
    <w:rsid w:val="002A766E"/>
    <w:rsid w:val="002B2968"/>
    <w:rsid w:val="002B46BF"/>
    <w:rsid w:val="002C035B"/>
    <w:rsid w:val="002C1BFD"/>
    <w:rsid w:val="002C3EED"/>
    <w:rsid w:val="002D1857"/>
    <w:rsid w:val="002D18EC"/>
    <w:rsid w:val="002D2B11"/>
    <w:rsid w:val="002D2F0A"/>
    <w:rsid w:val="002D3EB6"/>
    <w:rsid w:val="002E70C4"/>
    <w:rsid w:val="002F0DF6"/>
    <w:rsid w:val="0030037F"/>
    <w:rsid w:val="00305515"/>
    <w:rsid w:val="00305BC4"/>
    <w:rsid w:val="003117B3"/>
    <w:rsid w:val="00311877"/>
    <w:rsid w:val="00311D18"/>
    <w:rsid w:val="00324C58"/>
    <w:rsid w:val="003273CE"/>
    <w:rsid w:val="003311DE"/>
    <w:rsid w:val="00333C3D"/>
    <w:rsid w:val="003341A7"/>
    <w:rsid w:val="00341D8A"/>
    <w:rsid w:val="003440B9"/>
    <w:rsid w:val="00345388"/>
    <w:rsid w:val="003464AB"/>
    <w:rsid w:val="00351FD0"/>
    <w:rsid w:val="00353CBC"/>
    <w:rsid w:val="003542CC"/>
    <w:rsid w:val="00356E87"/>
    <w:rsid w:val="00360EBA"/>
    <w:rsid w:val="003614DC"/>
    <w:rsid w:val="00362B48"/>
    <w:rsid w:val="003647C5"/>
    <w:rsid w:val="00364B7D"/>
    <w:rsid w:val="00365231"/>
    <w:rsid w:val="00365A23"/>
    <w:rsid w:val="00372E4E"/>
    <w:rsid w:val="00372FE8"/>
    <w:rsid w:val="00376CF3"/>
    <w:rsid w:val="00381F04"/>
    <w:rsid w:val="0038223B"/>
    <w:rsid w:val="00383980"/>
    <w:rsid w:val="003844EC"/>
    <w:rsid w:val="003857D6"/>
    <w:rsid w:val="00391D54"/>
    <w:rsid w:val="00393F48"/>
    <w:rsid w:val="00394B09"/>
    <w:rsid w:val="003A682B"/>
    <w:rsid w:val="003A7A47"/>
    <w:rsid w:val="003B367F"/>
    <w:rsid w:val="003B553C"/>
    <w:rsid w:val="003C03BC"/>
    <w:rsid w:val="003C3244"/>
    <w:rsid w:val="003D0D4D"/>
    <w:rsid w:val="003D112C"/>
    <w:rsid w:val="003D4546"/>
    <w:rsid w:val="003D4C50"/>
    <w:rsid w:val="003D5670"/>
    <w:rsid w:val="003D6D22"/>
    <w:rsid w:val="003E07F8"/>
    <w:rsid w:val="003F4108"/>
    <w:rsid w:val="003F6F0C"/>
    <w:rsid w:val="00405203"/>
    <w:rsid w:val="00412CB5"/>
    <w:rsid w:val="0041362F"/>
    <w:rsid w:val="004140D5"/>
    <w:rsid w:val="00415CE7"/>
    <w:rsid w:val="0042680C"/>
    <w:rsid w:val="00430E03"/>
    <w:rsid w:val="004322E8"/>
    <w:rsid w:val="00433FE5"/>
    <w:rsid w:val="00436E9B"/>
    <w:rsid w:val="0044208E"/>
    <w:rsid w:val="004422D8"/>
    <w:rsid w:val="004501D9"/>
    <w:rsid w:val="00452A85"/>
    <w:rsid w:val="004568D9"/>
    <w:rsid w:val="00460CE8"/>
    <w:rsid w:val="0046330B"/>
    <w:rsid w:val="00463881"/>
    <w:rsid w:val="004642B7"/>
    <w:rsid w:val="0046771A"/>
    <w:rsid w:val="004711B6"/>
    <w:rsid w:val="004711BF"/>
    <w:rsid w:val="00473F04"/>
    <w:rsid w:val="0048147B"/>
    <w:rsid w:val="00481D40"/>
    <w:rsid w:val="00481FE8"/>
    <w:rsid w:val="00483080"/>
    <w:rsid w:val="00485175"/>
    <w:rsid w:val="004853E0"/>
    <w:rsid w:val="00487CA0"/>
    <w:rsid w:val="00490936"/>
    <w:rsid w:val="00492E88"/>
    <w:rsid w:val="004933D3"/>
    <w:rsid w:val="00493637"/>
    <w:rsid w:val="00496003"/>
    <w:rsid w:val="0049645C"/>
    <w:rsid w:val="00497F3F"/>
    <w:rsid w:val="004A0522"/>
    <w:rsid w:val="004A07B2"/>
    <w:rsid w:val="004A698E"/>
    <w:rsid w:val="004A7616"/>
    <w:rsid w:val="004A7D72"/>
    <w:rsid w:val="004B3707"/>
    <w:rsid w:val="004B412A"/>
    <w:rsid w:val="004B582B"/>
    <w:rsid w:val="004B595A"/>
    <w:rsid w:val="004B79B0"/>
    <w:rsid w:val="004C2262"/>
    <w:rsid w:val="004C36D5"/>
    <w:rsid w:val="004C7314"/>
    <w:rsid w:val="004D213E"/>
    <w:rsid w:val="004D4A45"/>
    <w:rsid w:val="004D6D1D"/>
    <w:rsid w:val="004E0B2B"/>
    <w:rsid w:val="004E2788"/>
    <w:rsid w:val="004E31DD"/>
    <w:rsid w:val="004E41E8"/>
    <w:rsid w:val="004E7589"/>
    <w:rsid w:val="004F19FA"/>
    <w:rsid w:val="004F1F35"/>
    <w:rsid w:val="004F47F0"/>
    <w:rsid w:val="004F7BEC"/>
    <w:rsid w:val="005010FC"/>
    <w:rsid w:val="00505318"/>
    <w:rsid w:val="00511256"/>
    <w:rsid w:val="00513685"/>
    <w:rsid w:val="005146A7"/>
    <w:rsid w:val="00520B7C"/>
    <w:rsid w:val="00524605"/>
    <w:rsid w:val="0052503D"/>
    <w:rsid w:val="00527F29"/>
    <w:rsid w:val="00532BE6"/>
    <w:rsid w:val="00534781"/>
    <w:rsid w:val="00535F8B"/>
    <w:rsid w:val="0054050E"/>
    <w:rsid w:val="00543E6E"/>
    <w:rsid w:val="00544C00"/>
    <w:rsid w:val="005473C9"/>
    <w:rsid w:val="00547685"/>
    <w:rsid w:val="00547BDA"/>
    <w:rsid w:val="005502AA"/>
    <w:rsid w:val="0055133B"/>
    <w:rsid w:val="005513C9"/>
    <w:rsid w:val="005518D0"/>
    <w:rsid w:val="00554E58"/>
    <w:rsid w:val="005565F9"/>
    <w:rsid w:val="005649FA"/>
    <w:rsid w:val="00566510"/>
    <w:rsid w:val="0056744D"/>
    <w:rsid w:val="005703CE"/>
    <w:rsid w:val="005708D9"/>
    <w:rsid w:val="00571AB0"/>
    <w:rsid w:val="00573F34"/>
    <w:rsid w:val="00581CDB"/>
    <w:rsid w:val="0058588A"/>
    <w:rsid w:val="00586C76"/>
    <w:rsid w:val="0059129A"/>
    <w:rsid w:val="00592CE5"/>
    <w:rsid w:val="00596872"/>
    <w:rsid w:val="00597B87"/>
    <w:rsid w:val="00597D00"/>
    <w:rsid w:val="005A054D"/>
    <w:rsid w:val="005A137B"/>
    <w:rsid w:val="005A2C1D"/>
    <w:rsid w:val="005A4011"/>
    <w:rsid w:val="005A409B"/>
    <w:rsid w:val="005A50ED"/>
    <w:rsid w:val="005A515B"/>
    <w:rsid w:val="005B0D49"/>
    <w:rsid w:val="005B1129"/>
    <w:rsid w:val="005B25EA"/>
    <w:rsid w:val="005B2871"/>
    <w:rsid w:val="005B33E8"/>
    <w:rsid w:val="005B3EBC"/>
    <w:rsid w:val="005B5282"/>
    <w:rsid w:val="005B7D03"/>
    <w:rsid w:val="005C2F2E"/>
    <w:rsid w:val="005C4503"/>
    <w:rsid w:val="005D3E18"/>
    <w:rsid w:val="005D4581"/>
    <w:rsid w:val="005D697C"/>
    <w:rsid w:val="005E5954"/>
    <w:rsid w:val="005F2683"/>
    <w:rsid w:val="005F72E4"/>
    <w:rsid w:val="005F7F62"/>
    <w:rsid w:val="00600AFA"/>
    <w:rsid w:val="00600D31"/>
    <w:rsid w:val="00601567"/>
    <w:rsid w:val="006106A3"/>
    <w:rsid w:val="006123FF"/>
    <w:rsid w:val="006136D0"/>
    <w:rsid w:val="006153B4"/>
    <w:rsid w:val="006243B1"/>
    <w:rsid w:val="0064149F"/>
    <w:rsid w:val="006444F1"/>
    <w:rsid w:val="00644745"/>
    <w:rsid w:val="006449D7"/>
    <w:rsid w:val="00653F19"/>
    <w:rsid w:val="00654E64"/>
    <w:rsid w:val="0065695D"/>
    <w:rsid w:val="0066463E"/>
    <w:rsid w:val="00664D82"/>
    <w:rsid w:val="00672650"/>
    <w:rsid w:val="006727AA"/>
    <w:rsid w:val="00675403"/>
    <w:rsid w:val="00675E6D"/>
    <w:rsid w:val="0067670C"/>
    <w:rsid w:val="00681B1F"/>
    <w:rsid w:val="00681EB0"/>
    <w:rsid w:val="00682F89"/>
    <w:rsid w:val="00686808"/>
    <w:rsid w:val="00687CDC"/>
    <w:rsid w:val="0069275C"/>
    <w:rsid w:val="00693314"/>
    <w:rsid w:val="00694A8B"/>
    <w:rsid w:val="006A6486"/>
    <w:rsid w:val="006A667F"/>
    <w:rsid w:val="006B120C"/>
    <w:rsid w:val="006B3C60"/>
    <w:rsid w:val="006B420B"/>
    <w:rsid w:val="006B6DFD"/>
    <w:rsid w:val="006C07E6"/>
    <w:rsid w:val="006C505D"/>
    <w:rsid w:val="006C7EC1"/>
    <w:rsid w:val="006D1586"/>
    <w:rsid w:val="006D17B6"/>
    <w:rsid w:val="006D1E31"/>
    <w:rsid w:val="006D39F7"/>
    <w:rsid w:val="006D56A0"/>
    <w:rsid w:val="006E1B5F"/>
    <w:rsid w:val="006E5C3E"/>
    <w:rsid w:val="006E66C9"/>
    <w:rsid w:val="006E67F9"/>
    <w:rsid w:val="006E7CCF"/>
    <w:rsid w:val="006F4C24"/>
    <w:rsid w:val="006F72B5"/>
    <w:rsid w:val="0071311F"/>
    <w:rsid w:val="0071316E"/>
    <w:rsid w:val="00714471"/>
    <w:rsid w:val="00725E99"/>
    <w:rsid w:val="00726EDB"/>
    <w:rsid w:val="00740213"/>
    <w:rsid w:val="0074226C"/>
    <w:rsid w:val="007422FE"/>
    <w:rsid w:val="00746AF2"/>
    <w:rsid w:val="00747D6D"/>
    <w:rsid w:val="00750031"/>
    <w:rsid w:val="00751592"/>
    <w:rsid w:val="0075263C"/>
    <w:rsid w:val="00752FD3"/>
    <w:rsid w:val="00757030"/>
    <w:rsid w:val="007578D2"/>
    <w:rsid w:val="007679B5"/>
    <w:rsid w:val="0077716A"/>
    <w:rsid w:val="00777319"/>
    <w:rsid w:val="007834D4"/>
    <w:rsid w:val="00783695"/>
    <w:rsid w:val="00784A18"/>
    <w:rsid w:val="0078626E"/>
    <w:rsid w:val="0078773F"/>
    <w:rsid w:val="00792388"/>
    <w:rsid w:val="007933BC"/>
    <w:rsid w:val="00795238"/>
    <w:rsid w:val="0079698D"/>
    <w:rsid w:val="007A0C8F"/>
    <w:rsid w:val="007A13E1"/>
    <w:rsid w:val="007A2656"/>
    <w:rsid w:val="007A4D7B"/>
    <w:rsid w:val="007A561E"/>
    <w:rsid w:val="007A739E"/>
    <w:rsid w:val="007A78D0"/>
    <w:rsid w:val="007B14D5"/>
    <w:rsid w:val="007B339B"/>
    <w:rsid w:val="007B3FAC"/>
    <w:rsid w:val="007B50F4"/>
    <w:rsid w:val="007B5633"/>
    <w:rsid w:val="007C1294"/>
    <w:rsid w:val="007C2C1E"/>
    <w:rsid w:val="007C310B"/>
    <w:rsid w:val="007C691F"/>
    <w:rsid w:val="007D13BC"/>
    <w:rsid w:val="007E146C"/>
    <w:rsid w:val="007E1922"/>
    <w:rsid w:val="007E21DC"/>
    <w:rsid w:val="007E2B10"/>
    <w:rsid w:val="007E74A9"/>
    <w:rsid w:val="007F322A"/>
    <w:rsid w:val="007F4354"/>
    <w:rsid w:val="007F7E37"/>
    <w:rsid w:val="00810167"/>
    <w:rsid w:val="008124FA"/>
    <w:rsid w:val="00812DDC"/>
    <w:rsid w:val="00813142"/>
    <w:rsid w:val="00822518"/>
    <w:rsid w:val="00824971"/>
    <w:rsid w:val="008266E5"/>
    <w:rsid w:val="008268F0"/>
    <w:rsid w:val="00826CC2"/>
    <w:rsid w:val="00830351"/>
    <w:rsid w:val="00833306"/>
    <w:rsid w:val="008364D2"/>
    <w:rsid w:val="00837AD3"/>
    <w:rsid w:val="00841DE0"/>
    <w:rsid w:val="00844AAA"/>
    <w:rsid w:val="008472AF"/>
    <w:rsid w:val="0084799F"/>
    <w:rsid w:val="008573AA"/>
    <w:rsid w:val="0086010C"/>
    <w:rsid w:val="00864E43"/>
    <w:rsid w:val="0086603E"/>
    <w:rsid w:val="008670C1"/>
    <w:rsid w:val="0087036C"/>
    <w:rsid w:val="00870ECD"/>
    <w:rsid w:val="00871BA6"/>
    <w:rsid w:val="00883B87"/>
    <w:rsid w:val="0088444B"/>
    <w:rsid w:val="0088589A"/>
    <w:rsid w:val="008864E4"/>
    <w:rsid w:val="008962F1"/>
    <w:rsid w:val="00896CC9"/>
    <w:rsid w:val="008A7A60"/>
    <w:rsid w:val="008B4EC5"/>
    <w:rsid w:val="008B74E0"/>
    <w:rsid w:val="008B7D08"/>
    <w:rsid w:val="008C0690"/>
    <w:rsid w:val="008D3AC5"/>
    <w:rsid w:val="008D4536"/>
    <w:rsid w:val="008D6061"/>
    <w:rsid w:val="008D655A"/>
    <w:rsid w:val="008D7050"/>
    <w:rsid w:val="008E117A"/>
    <w:rsid w:val="008E25BE"/>
    <w:rsid w:val="008E72D1"/>
    <w:rsid w:val="008F1551"/>
    <w:rsid w:val="008F5C8D"/>
    <w:rsid w:val="00902EFD"/>
    <w:rsid w:val="009063DD"/>
    <w:rsid w:val="009071A7"/>
    <w:rsid w:val="00910EAB"/>
    <w:rsid w:val="009128D7"/>
    <w:rsid w:val="009130B7"/>
    <w:rsid w:val="009149E8"/>
    <w:rsid w:val="00915CA0"/>
    <w:rsid w:val="009176E8"/>
    <w:rsid w:val="00917D9F"/>
    <w:rsid w:val="00920B4A"/>
    <w:rsid w:val="00925F93"/>
    <w:rsid w:val="0092646B"/>
    <w:rsid w:val="009322D3"/>
    <w:rsid w:val="00933797"/>
    <w:rsid w:val="009405BE"/>
    <w:rsid w:val="00940AD5"/>
    <w:rsid w:val="00941A7A"/>
    <w:rsid w:val="0094538F"/>
    <w:rsid w:val="0095020F"/>
    <w:rsid w:val="00951025"/>
    <w:rsid w:val="0095144D"/>
    <w:rsid w:val="00954B10"/>
    <w:rsid w:val="00955848"/>
    <w:rsid w:val="009579C5"/>
    <w:rsid w:val="00960953"/>
    <w:rsid w:val="0096183D"/>
    <w:rsid w:val="0096565C"/>
    <w:rsid w:val="00966FBF"/>
    <w:rsid w:val="00977474"/>
    <w:rsid w:val="00983B19"/>
    <w:rsid w:val="00983C0C"/>
    <w:rsid w:val="009850AF"/>
    <w:rsid w:val="00986BBD"/>
    <w:rsid w:val="00990B1A"/>
    <w:rsid w:val="00992744"/>
    <w:rsid w:val="00993BCA"/>
    <w:rsid w:val="009959F4"/>
    <w:rsid w:val="00996127"/>
    <w:rsid w:val="00997EC6"/>
    <w:rsid w:val="009A0C98"/>
    <w:rsid w:val="009A22F2"/>
    <w:rsid w:val="009A3862"/>
    <w:rsid w:val="009A5DE9"/>
    <w:rsid w:val="009B29C1"/>
    <w:rsid w:val="009B2DE0"/>
    <w:rsid w:val="009B5D1C"/>
    <w:rsid w:val="009B71E6"/>
    <w:rsid w:val="009C407F"/>
    <w:rsid w:val="009D3D32"/>
    <w:rsid w:val="009D450F"/>
    <w:rsid w:val="009D7314"/>
    <w:rsid w:val="009D77B0"/>
    <w:rsid w:val="009D7BE3"/>
    <w:rsid w:val="009E1E83"/>
    <w:rsid w:val="009E250E"/>
    <w:rsid w:val="009E267A"/>
    <w:rsid w:val="009E34AB"/>
    <w:rsid w:val="009E5146"/>
    <w:rsid w:val="009E65F8"/>
    <w:rsid w:val="009F0A7D"/>
    <w:rsid w:val="009F18C6"/>
    <w:rsid w:val="009F29F6"/>
    <w:rsid w:val="009F5500"/>
    <w:rsid w:val="009F5F20"/>
    <w:rsid w:val="009F786B"/>
    <w:rsid w:val="00A01DC0"/>
    <w:rsid w:val="00A0783E"/>
    <w:rsid w:val="00A10063"/>
    <w:rsid w:val="00A10C5E"/>
    <w:rsid w:val="00A10D95"/>
    <w:rsid w:val="00A11193"/>
    <w:rsid w:val="00A117BD"/>
    <w:rsid w:val="00A1351B"/>
    <w:rsid w:val="00A13F08"/>
    <w:rsid w:val="00A14BFF"/>
    <w:rsid w:val="00A15274"/>
    <w:rsid w:val="00A15333"/>
    <w:rsid w:val="00A22E33"/>
    <w:rsid w:val="00A33994"/>
    <w:rsid w:val="00A34913"/>
    <w:rsid w:val="00A40658"/>
    <w:rsid w:val="00A41E8F"/>
    <w:rsid w:val="00A4282E"/>
    <w:rsid w:val="00A44A28"/>
    <w:rsid w:val="00A51C88"/>
    <w:rsid w:val="00A52B69"/>
    <w:rsid w:val="00A52BC6"/>
    <w:rsid w:val="00A56388"/>
    <w:rsid w:val="00A57531"/>
    <w:rsid w:val="00A605B0"/>
    <w:rsid w:val="00A63D52"/>
    <w:rsid w:val="00A71D1C"/>
    <w:rsid w:val="00A7235A"/>
    <w:rsid w:val="00A73823"/>
    <w:rsid w:val="00A758D7"/>
    <w:rsid w:val="00A7648D"/>
    <w:rsid w:val="00A80233"/>
    <w:rsid w:val="00A82E28"/>
    <w:rsid w:val="00A83037"/>
    <w:rsid w:val="00A845F5"/>
    <w:rsid w:val="00A9017F"/>
    <w:rsid w:val="00A90E42"/>
    <w:rsid w:val="00A923ED"/>
    <w:rsid w:val="00A9455B"/>
    <w:rsid w:val="00A971BB"/>
    <w:rsid w:val="00AA023B"/>
    <w:rsid w:val="00AA14BE"/>
    <w:rsid w:val="00AA43AB"/>
    <w:rsid w:val="00AC6AAA"/>
    <w:rsid w:val="00AC6F83"/>
    <w:rsid w:val="00AD06FB"/>
    <w:rsid w:val="00AD249F"/>
    <w:rsid w:val="00AD29FF"/>
    <w:rsid w:val="00AD4EDB"/>
    <w:rsid w:val="00AE4EEB"/>
    <w:rsid w:val="00AE5F83"/>
    <w:rsid w:val="00AF17C5"/>
    <w:rsid w:val="00B015F7"/>
    <w:rsid w:val="00B02D91"/>
    <w:rsid w:val="00B06A13"/>
    <w:rsid w:val="00B10EA5"/>
    <w:rsid w:val="00B12593"/>
    <w:rsid w:val="00B12AD9"/>
    <w:rsid w:val="00B13D98"/>
    <w:rsid w:val="00B1620C"/>
    <w:rsid w:val="00B16872"/>
    <w:rsid w:val="00B177FF"/>
    <w:rsid w:val="00B206B6"/>
    <w:rsid w:val="00B240EB"/>
    <w:rsid w:val="00B24406"/>
    <w:rsid w:val="00B246D3"/>
    <w:rsid w:val="00B31DB3"/>
    <w:rsid w:val="00B34089"/>
    <w:rsid w:val="00B3501A"/>
    <w:rsid w:val="00B35529"/>
    <w:rsid w:val="00B366D6"/>
    <w:rsid w:val="00B432C6"/>
    <w:rsid w:val="00B4370F"/>
    <w:rsid w:val="00B45424"/>
    <w:rsid w:val="00B46369"/>
    <w:rsid w:val="00B47EA1"/>
    <w:rsid w:val="00B5717B"/>
    <w:rsid w:val="00B6024C"/>
    <w:rsid w:val="00B61FC3"/>
    <w:rsid w:val="00B64011"/>
    <w:rsid w:val="00B65B30"/>
    <w:rsid w:val="00B679EA"/>
    <w:rsid w:val="00B706AD"/>
    <w:rsid w:val="00B77035"/>
    <w:rsid w:val="00B778DE"/>
    <w:rsid w:val="00B812A3"/>
    <w:rsid w:val="00B812EC"/>
    <w:rsid w:val="00B82A9C"/>
    <w:rsid w:val="00B85FFD"/>
    <w:rsid w:val="00B866D0"/>
    <w:rsid w:val="00B91A13"/>
    <w:rsid w:val="00B94C22"/>
    <w:rsid w:val="00BA2AEA"/>
    <w:rsid w:val="00BA2B31"/>
    <w:rsid w:val="00BA66D1"/>
    <w:rsid w:val="00BA6762"/>
    <w:rsid w:val="00BA6C52"/>
    <w:rsid w:val="00BB2024"/>
    <w:rsid w:val="00BB35D9"/>
    <w:rsid w:val="00BB4965"/>
    <w:rsid w:val="00BC2856"/>
    <w:rsid w:val="00BC28B0"/>
    <w:rsid w:val="00BC2C73"/>
    <w:rsid w:val="00BC4409"/>
    <w:rsid w:val="00BD2118"/>
    <w:rsid w:val="00BD41D5"/>
    <w:rsid w:val="00BE0BDF"/>
    <w:rsid w:val="00BE3133"/>
    <w:rsid w:val="00BE7047"/>
    <w:rsid w:val="00BE7A28"/>
    <w:rsid w:val="00BF2B3C"/>
    <w:rsid w:val="00BF68B2"/>
    <w:rsid w:val="00C00281"/>
    <w:rsid w:val="00C00D06"/>
    <w:rsid w:val="00C0102C"/>
    <w:rsid w:val="00C03613"/>
    <w:rsid w:val="00C0619D"/>
    <w:rsid w:val="00C06EF1"/>
    <w:rsid w:val="00C1250D"/>
    <w:rsid w:val="00C14755"/>
    <w:rsid w:val="00C21809"/>
    <w:rsid w:val="00C23DE2"/>
    <w:rsid w:val="00C2786A"/>
    <w:rsid w:val="00C27DD4"/>
    <w:rsid w:val="00C32346"/>
    <w:rsid w:val="00C32AAC"/>
    <w:rsid w:val="00C32DDE"/>
    <w:rsid w:val="00C34B5B"/>
    <w:rsid w:val="00C35F9D"/>
    <w:rsid w:val="00C37330"/>
    <w:rsid w:val="00C37661"/>
    <w:rsid w:val="00C40D70"/>
    <w:rsid w:val="00C415C8"/>
    <w:rsid w:val="00C447D1"/>
    <w:rsid w:val="00C67996"/>
    <w:rsid w:val="00C67A79"/>
    <w:rsid w:val="00C7065B"/>
    <w:rsid w:val="00C7073C"/>
    <w:rsid w:val="00C72FEF"/>
    <w:rsid w:val="00C738DB"/>
    <w:rsid w:val="00C73BBA"/>
    <w:rsid w:val="00C80C3E"/>
    <w:rsid w:val="00C82A48"/>
    <w:rsid w:val="00C83D16"/>
    <w:rsid w:val="00C867D5"/>
    <w:rsid w:val="00C878F8"/>
    <w:rsid w:val="00C94FB1"/>
    <w:rsid w:val="00C960E1"/>
    <w:rsid w:val="00CA2A8D"/>
    <w:rsid w:val="00CA3C48"/>
    <w:rsid w:val="00CA58A8"/>
    <w:rsid w:val="00CB0BD9"/>
    <w:rsid w:val="00CB4E79"/>
    <w:rsid w:val="00CB5094"/>
    <w:rsid w:val="00CB6333"/>
    <w:rsid w:val="00CB70E9"/>
    <w:rsid w:val="00CC2CF4"/>
    <w:rsid w:val="00CC6F4F"/>
    <w:rsid w:val="00CD1A6E"/>
    <w:rsid w:val="00CE34DD"/>
    <w:rsid w:val="00CE6244"/>
    <w:rsid w:val="00CE661B"/>
    <w:rsid w:val="00CE70CC"/>
    <w:rsid w:val="00CF0D63"/>
    <w:rsid w:val="00CF1CF0"/>
    <w:rsid w:val="00CF249D"/>
    <w:rsid w:val="00CF708F"/>
    <w:rsid w:val="00CF7258"/>
    <w:rsid w:val="00D02F85"/>
    <w:rsid w:val="00D03266"/>
    <w:rsid w:val="00D076AF"/>
    <w:rsid w:val="00D10678"/>
    <w:rsid w:val="00D13A19"/>
    <w:rsid w:val="00D14E14"/>
    <w:rsid w:val="00D17A9F"/>
    <w:rsid w:val="00D2362A"/>
    <w:rsid w:val="00D2742D"/>
    <w:rsid w:val="00D30349"/>
    <w:rsid w:val="00D3405C"/>
    <w:rsid w:val="00D34BBB"/>
    <w:rsid w:val="00D42BAC"/>
    <w:rsid w:val="00D448E8"/>
    <w:rsid w:val="00D46B67"/>
    <w:rsid w:val="00D51DCD"/>
    <w:rsid w:val="00D53AF0"/>
    <w:rsid w:val="00D552D4"/>
    <w:rsid w:val="00D578B7"/>
    <w:rsid w:val="00D71C1B"/>
    <w:rsid w:val="00D77A95"/>
    <w:rsid w:val="00D77E02"/>
    <w:rsid w:val="00D83079"/>
    <w:rsid w:val="00D84717"/>
    <w:rsid w:val="00D84D38"/>
    <w:rsid w:val="00D87E14"/>
    <w:rsid w:val="00DA38AC"/>
    <w:rsid w:val="00DA424E"/>
    <w:rsid w:val="00DA6287"/>
    <w:rsid w:val="00DA71B5"/>
    <w:rsid w:val="00DB111D"/>
    <w:rsid w:val="00DB2DEE"/>
    <w:rsid w:val="00DD0B43"/>
    <w:rsid w:val="00DD261D"/>
    <w:rsid w:val="00DD2B22"/>
    <w:rsid w:val="00DD2C93"/>
    <w:rsid w:val="00DD50ED"/>
    <w:rsid w:val="00DD5429"/>
    <w:rsid w:val="00DE2301"/>
    <w:rsid w:val="00DE299A"/>
    <w:rsid w:val="00DF155E"/>
    <w:rsid w:val="00DF185B"/>
    <w:rsid w:val="00DF2BC4"/>
    <w:rsid w:val="00E06B7D"/>
    <w:rsid w:val="00E11F40"/>
    <w:rsid w:val="00E167D6"/>
    <w:rsid w:val="00E2385E"/>
    <w:rsid w:val="00E23D00"/>
    <w:rsid w:val="00E3524C"/>
    <w:rsid w:val="00E358DD"/>
    <w:rsid w:val="00E41F67"/>
    <w:rsid w:val="00E4234A"/>
    <w:rsid w:val="00E423D5"/>
    <w:rsid w:val="00E4480B"/>
    <w:rsid w:val="00E4492E"/>
    <w:rsid w:val="00E45F30"/>
    <w:rsid w:val="00E51586"/>
    <w:rsid w:val="00E51613"/>
    <w:rsid w:val="00E519C1"/>
    <w:rsid w:val="00E52D03"/>
    <w:rsid w:val="00E54D3E"/>
    <w:rsid w:val="00E56BA5"/>
    <w:rsid w:val="00E606F2"/>
    <w:rsid w:val="00E65E88"/>
    <w:rsid w:val="00E6767B"/>
    <w:rsid w:val="00E72373"/>
    <w:rsid w:val="00E726E7"/>
    <w:rsid w:val="00E75F0E"/>
    <w:rsid w:val="00E765E5"/>
    <w:rsid w:val="00E801AD"/>
    <w:rsid w:val="00E83625"/>
    <w:rsid w:val="00E85AE4"/>
    <w:rsid w:val="00E87E9F"/>
    <w:rsid w:val="00E90686"/>
    <w:rsid w:val="00E91C94"/>
    <w:rsid w:val="00E94EF5"/>
    <w:rsid w:val="00E9617E"/>
    <w:rsid w:val="00EA5662"/>
    <w:rsid w:val="00EB3B57"/>
    <w:rsid w:val="00EB6DF8"/>
    <w:rsid w:val="00EB6EA8"/>
    <w:rsid w:val="00EC1994"/>
    <w:rsid w:val="00EC43F3"/>
    <w:rsid w:val="00EC58E0"/>
    <w:rsid w:val="00EC7589"/>
    <w:rsid w:val="00EC7CE7"/>
    <w:rsid w:val="00EC7F44"/>
    <w:rsid w:val="00ED0B22"/>
    <w:rsid w:val="00ED5909"/>
    <w:rsid w:val="00ED61AC"/>
    <w:rsid w:val="00ED6C84"/>
    <w:rsid w:val="00ED75B9"/>
    <w:rsid w:val="00EE2DC1"/>
    <w:rsid w:val="00EE5A9B"/>
    <w:rsid w:val="00EE6CFC"/>
    <w:rsid w:val="00EE7522"/>
    <w:rsid w:val="00EF1F58"/>
    <w:rsid w:val="00EF3EFF"/>
    <w:rsid w:val="00EF47CA"/>
    <w:rsid w:val="00EF4CD7"/>
    <w:rsid w:val="00EF62F9"/>
    <w:rsid w:val="00EF7520"/>
    <w:rsid w:val="00F0092F"/>
    <w:rsid w:val="00F178F8"/>
    <w:rsid w:val="00F17E8D"/>
    <w:rsid w:val="00F20F34"/>
    <w:rsid w:val="00F210FE"/>
    <w:rsid w:val="00F21B3B"/>
    <w:rsid w:val="00F22093"/>
    <w:rsid w:val="00F23EB3"/>
    <w:rsid w:val="00F26D97"/>
    <w:rsid w:val="00F33906"/>
    <w:rsid w:val="00F344C9"/>
    <w:rsid w:val="00F34B62"/>
    <w:rsid w:val="00F45400"/>
    <w:rsid w:val="00F50464"/>
    <w:rsid w:val="00F5103A"/>
    <w:rsid w:val="00F53889"/>
    <w:rsid w:val="00F56E7D"/>
    <w:rsid w:val="00F57CFB"/>
    <w:rsid w:val="00F65754"/>
    <w:rsid w:val="00F65816"/>
    <w:rsid w:val="00F73FC6"/>
    <w:rsid w:val="00F748AB"/>
    <w:rsid w:val="00F756E1"/>
    <w:rsid w:val="00F76A81"/>
    <w:rsid w:val="00F808B0"/>
    <w:rsid w:val="00F81631"/>
    <w:rsid w:val="00F82716"/>
    <w:rsid w:val="00F8336D"/>
    <w:rsid w:val="00F84394"/>
    <w:rsid w:val="00F8464C"/>
    <w:rsid w:val="00F906A5"/>
    <w:rsid w:val="00F91CBA"/>
    <w:rsid w:val="00F92829"/>
    <w:rsid w:val="00F94C89"/>
    <w:rsid w:val="00F96703"/>
    <w:rsid w:val="00F976D8"/>
    <w:rsid w:val="00F9795B"/>
    <w:rsid w:val="00FA5E7D"/>
    <w:rsid w:val="00FA5F17"/>
    <w:rsid w:val="00FA6553"/>
    <w:rsid w:val="00FB48AA"/>
    <w:rsid w:val="00FB5A89"/>
    <w:rsid w:val="00FC4239"/>
    <w:rsid w:val="00FC66EF"/>
    <w:rsid w:val="00FE104C"/>
    <w:rsid w:val="00FE2956"/>
    <w:rsid w:val="00FE7E45"/>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9"/>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D84D38"/>
    <w:pPr>
      <w:widowControl w:val="0"/>
      <w:numPr>
        <w:numId w:val="9"/>
      </w:numPr>
      <w:spacing w:after="0" w:line="360" w:lineRule="auto"/>
      <w:ind w:left="1418" w:right="621" w:hanging="992"/>
      <w:jc w:val="both"/>
      <w:outlineLvl w:val="2"/>
    </w:pPr>
    <w:rPr>
      <w:rFonts w:ascii="Arial" w:eastAsia="Times New Roman" w:hAnsi="Arial" w:cs="Arial"/>
      <w:b/>
      <w:lang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H51,H52,H53,H54,H5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H51 Char,H52 Char,H53 Char,H54 Char,H5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D84D38"/>
    <w:rPr>
      <w:rFonts w:ascii="Arial" w:eastAsia="Times New Roman" w:hAnsi="Arial" w:cs="Arial"/>
      <w:b/>
      <w:lang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numbering" w:customStyle="1" w:styleId="CurrentList1">
    <w:name w:val="Current List1"/>
    <w:rsid w:val="004E41E8"/>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9"/>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D84D38"/>
    <w:pPr>
      <w:widowControl w:val="0"/>
      <w:numPr>
        <w:numId w:val="9"/>
      </w:numPr>
      <w:spacing w:after="0" w:line="360" w:lineRule="auto"/>
      <w:ind w:left="1418" w:right="621" w:hanging="992"/>
      <w:jc w:val="both"/>
      <w:outlineLvl w:val="2"/>
    </w:pPr>
    <w:rPr>
      <w:rFonts w:ascii="Arial" w:eastAsia="Times New Roman" w:hAnsi="Arial" w:cs="Arial"/>
      <w:b/>
      <w:lang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H51,H52,H53,H54,H5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H51 Char,H52 Char,H53 Char,H54 Char,H5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D84D38"/>
    <w:rPr>
      <w:rFonts w:ascii="Arial" w:eastAsia="Times New Roman" w:hAnsi="Arial" w:cs="Arial"/>
      <w:b/>
      <w:lang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numbering" w:customStyle="1" w:styleId="CurrentList1">
    <w:name w:val="Current List1"/>
    <w:rsid w:val="004E41E8"/>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08602-F964-4063-9778-666BB8EC8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7021</Words>
  <Characters>40023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Modise Matekane</cp:lastModifiedBy>
  <cp:revision>2</cp:revision>
  <cp:lastPrinted>2018-09-20T10:07:00Z</cp:lastPrinted>
  <dcterms:created xsi:type="dcterms:W3CDTF">2018-10-11T06:54:00Z</dcterms:created>
  <dcterms:modified xsi:type="dcterms:W3CDTF">2018-10-11T06:54:00Z</dcterms:modified>
</cp:coreProperties>
</file>